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6F24E" w14:textId="019BC85D" w:rsidR="00206241" w:rsidRDefault="00206241" w:rsidP="00FA34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EELNÕU</w:t>
      </w:r>
    </w:p>
    <w:p w14:paraId="480EDFCD" w14:textId="16315F03" w:rsidR="00FA34FF" w:rsidRDefault="00681438" w:rsidP="00FA34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D43D54">
        <w:rPr>
          <w:rFonts w:ascii="Times New Roman" w:hAnsi="Times New Roman" w:cs="Times New Roman"/>
          <w:sz w:val="24"/>
          <w:szCs w:val="24"/>
        </w:rPr>
        <w:t>.</w:t>
      </w:r>
      <w:r w:rsidR="00895683">
        <w:rPr>
          <w:rFonts w:ascii="Times New Roman" w:hAnsi="Times New Roman" w:cs="Times New Roman"/>
          <w:sz w:val="24"/>
          <w:szCs w:val="24"/>
        </w:rPr>
        <w:t>0</w:t>
      </w:r>
      <w:r w:rsidR="007F0A4F">
        <w:rPr>
          <w:rFonts w:ascii="Times New Roman" w:hAnsi="Times New Roman" w:cs="Times New Roman"/>
          <w:sz w:val="24"/>
          <w:szCs w:val="24"/>
        </w:rPr>
        <w:t>3</w:t>
      </w:r>
      <w:r w:rsidR="00D43D54">
        <w:rPr>
          <w:rFonts w:ascii="Times New Roman" w:hAnsi="Times New Roman" w:cs="Times New Roman"/>
          <w:sz w:val="24"/>
          <w:szCs w:val="24"/>
        </w:rPr>
        <w:t>.</w:t>
      </w:r>
      <w:r w:rsidR="00895683">
        <w:rPr>
          <w:rFonts w:ascii="Times New Roman" w:hAnsi="Times New Roman" w:cs="Times New Roman"/>
          <w:sz w:val="24"/>
          <w:szCs w:val="24"/>
        </w:rPr>
        <w:t>2024</w:t>
      </w:r>
    </w:p>
    <w:p w14:paraId="55C4C49E" w14:textId="77777777" w:rsidR="00FA34FF" w:rsidRPr="000E0C1F" w:rsidRDefault="00FA34FF" w:rsidP="00FA34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D7B404" w14:textId="561EA2B6" w:rsidR="00206241" w:rsidRPr="00EB5654" w:rsidRDefault="00206241" w:rsidP="00FA34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B5654">
        <w:rPr>
          <w:rFonts w:ascii="Times New Roman" w:hAnsi="Times New Roman" w:cs="Times New Roman"/>
          <w:b/>
          <w:bCs/>
          <w:sz w:val="32"/>
          <w:szCs w:val="32"/>
        </w:rPr>
        <w:t>Toote nõuetele vastavuse seaduse muutmise seadus</w:t>
      </w:r>
    </w:p>
    <w:p w14:paraId="5AF82CA1" w14:textId="77777777" w:rsidR="00206241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21FD35" w14:textId="0283B258" w:rsidR="00206241" w:rsidRPr="00EB5654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4750135"/>
      <w:r w:rsidRPr="000E0C1F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EB5654">
        <w:rPr>
          <w:rFonts w:ascii="Times New Roman" w:hAnsi="Times New Roman" w:cs="Times New Roman"/>
          <w:sz w:val="24"/>
          <w:szCs w:val="24"/>
        </w:rPr>
        <w:t>Toote nõuetele vastavuse seaduse</w:t>
      </w:r>
      <w:r w:rsidR="00DC082E" w:rsidRPr="00EB5654">
        <w:rPr>
          <w:rFonts w:ascii="Times New Roman" w:hAnsi="Times New Roman" w:cs="Times New Roman"/>
          <w:sz w:val="24"/>
          <w:szCs w:val="24"/>
        </w:rPr>
        <w:t>s tehakse järg</w:t>
      </w:r>
      <w:r w:rsidR="00CA43A8">
        <w:rPr>
          <w:rFonts w:ascii="Times New Roman" w:hAnsi="Times New Roman" w:cs="Times New Roman"/>
          <w:sz w:val="24"/>
          <w:szCs w:val="24"/>
        </w:rPr>
        <w:t>mise</w:t>
      </w:r>
      <w:r w:rsidR="00DC082E" w:rsidRPr="00EB5654">
        <w:rPr>
          <w:rFonts w:ascii="Times New Roman" w:hAnsi="Times New Roman" w:cs="Times New Roman"/>
          <w:sz w:val="24"/>
          <w:szCs w:val="24"/>
        </w:rPr>
        <w:t>d</w:t>
      </w:r>
      <w:r w:rsidRPr="00EB5654">
        <w:rPr>
          <w:rFonts w:ascii="Times New Roman" w:hAnsi="Times New Roman" w:cs="Times New Roman"/>
          <w:sz w:val="24"/>
          <w:szCs w:val="24"/>
        </w:rPr>
        <w:t xml:space="preserve"> muu</w:t>
      </w:r>
      <w:r w:rsidR="00DC082E" w:rsidRPr="00EB5654">
        <w:rPr>
          <w:rFonts w:ascii="Times New Roman" w:hAnsi="Times New Roman" w:cs="Times New Roman"/>
          <w:sz w:val="24"/>
          <w:szCs w:val="24"/>
        </w:rPr>
        <w:t>datused</w:t>
      </w:r>
      <w:r w:rsidR="008007AB" w:rsidRPr="00EB5654">
        <w:rPr>
          <w:rFonts w:ascii="Times New Roman" w:hAnsi="Times New Roman" w:cs="Times New Roman"/>
          <w:sz w:val="24"/>
          <w:szCs w:val="24"/>
        </w:rPr>
        <w:t>:</w:t>
      </w:r>
    </w:p>
    <w:p w14:paraId="3ED7423C" w14:textId="359CC1F6" w:rsidR="00FA34FF" w:rsidRDefault="00FA34FF" w:rsidP="00FA34F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5E5ECC7" w14:textId="64D8E0A0" w:rsidR="00FA34FF" w:rsidRDefault="00FA34FF" w:rsidP="00FA34F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241" w:rsidRPr="000E0C1F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7567C5" w:rsidRPr="000E0C1F">
        <w:rPr>
          <w:rFonts w:ascii="Times New Roman" w:hAnsi="Times New Roman" w:cs="Times New Roman"/>
          <w:sz w:val="24"/>
          <w:szCs w:val="24"/>
        </w:rPr>
        <w:t>3</w:t>
      </w:r>
      <w:r w:rsidR="00206241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lõiget 1 </w:t>
      </w:r>
      <w:r w:rsidR="004B4E06" w:rsidRPr="000E0C1F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24644E" w:rsidRPr="000E0C1F">
        <w:rPr>
          <w:rFonts w:ascii="Times New Roman" w:hAnsi="Times New Roman" w:cs="Times New Roman"/>
          <w:sz w:val="24"/>
          <w:szCs w:val="24"/>
        </w:rPr>
        <w:t xml:space="preserve">pärast tekstiosa „(ELT L 169, 25.06.2019, lk 1–44)“ tekstiosaga „ja Euroopa Parlamendi ja nõukogu määruse (EL) nr 2023/988, milles käsitletakse üldist tooteohutust </w:t>
      </w:r>
      <w:r w:rsidR="00194B59" w:rsidRPr="00194B59">
        <w:rPr>
          <w:rFonts w:ascii="Times New Roman" w:hAnsi="Times New Roman" w:cs="Times New Roman"/>
          <w:sz w:val="24"/>
          <w:szCs w:val="24"/>
        </w:rPr>
        <w:t>ja millega muudetakse Euroopa Parlamendi ja nõukogu määrust (EL) nr</w:t>
      </w:r>
      <w:r w:rsidR="009E505E">
        <w:rPr>
          <w:rFonts w:ascii="Times New Roman" w:hAnsi="Times New Roman" w:cs="Times New Roman"/>
          <w:sz w:val="24"/>
          <w:szCs w:val="24"/>
        </w:rPr>
        <w:t> </w:t>
      </w:r>
      <w:r w:rsidR="00194B59" w:rsidRPr="00194B59">
        <w:rPr>
          <w:rFonts w:ascii="Times New Roman" w:hAnsi="Times New Roman" w:cs="Times New Roman"/>
          <w:sz w:val="24"/>
          <w:szCs w:val="24"/>
        </w:rPr>
        <w:t>1025/2012 ja Euroopa Parlamendi ja nõukogu direktiivi (EL) 2020/1828 ning tunnistatakse kehtetuks Euroopa Parlamendi ja nõukogu direktiiv 2001/95/EÜ ja nõukogu direktiiv 87/357/EMÜ (</w:t>
      </w:r>
      <w:proofErr w:type="spellStart"/>
      <w:r w:rsidR="00194B59" w:rsidRPr="00194B59">
        <w:rPr>
          <w:rFonts w:ascii="Times New Roman" w:hAnsi="Times New Roman" w:cs="Times New Roman"/>
          <w:sz w:val="24"/>
          <w:szCs w:val="24"/>
        </w:rPr>
        <w:t>EMPs</w:t>
      </w:r>
      <w:proofErr w:type="spellEnd"/>
      <w:r w:rsidR="00194B59" w:rsidRPr="00194B59">
        <w:rPr>
          <w:rFonts w:ascii="Times New Roman" w:hAnsi="Times New Roman" w:cs="Times New Roman"/>
          <w:sz w:val="24"/>
          <w:szCs w:val="24"/>
        </w:rPr>
        <w:t xml:space="preserve"> kohaldatav tekst) </w:t>
      </w:r>
      <w:r w:rsidR="0024644E" w:rsidRPr="000E0C1F">
        <w:rPr>
          <w:rFonts w:ascii="Times New Roman" w:hAnsi="Times New Roman" w:cs="Times New Roman"/>
          <w:sz w:val="24"/>
          <w:szCs w:val="24"/>
        </w:rPr>
        <w:t>(ELT L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4644E" w:rsidRPr="000E0C1F">
        <w:rPr>
          <w:rFonts w:ascii="Times New Roman" w:hAnsi="Times New Roman" w:cs="Times New Roman"/>
          <w:sz w:val="24"/>
          <w:szCs w:val="24"/>
        </w:rPr>
        <w:t>135, 23.05.2023, lk 1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24644E" w:rsidRPr="000E0C1F">
        <w:rPr>
          <w:rFonts w:ascii="Times New Roman" w:hAnsi="Times New Roman" w:cs="Times New Roman"/>
          <w:sz w:val="24"/>
          <w:szCs w:val="24"/>
        </w:rPr>
        <w:t>50)“;</w:t>
      </w:r>
    </w:p>
    <w:p w14:paraId="220EE37A" w14:textId="77777777" w:rsidR="00FA34FF" w:rsidRDefault="00FA34FF" w:rsidP="00FA34F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8695431" w14:textId="1E413059" w:rsidR="008331E6" w:rsidRDefault="00FA34FF" w:rsidP="00FA34F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paragrahvi 3 </w:t>
      </w:r>
      <w:r w:rsidR="007D3752" w:rsidRPr="000E0C1F">
        <w:rPr>
          <w:rFonts w:ascii="Times New Roman" w:hAnsi="Times New Roman" w:cs="Times New Roman"/>
          <w:sz w:val="24"/>
          <w:szCs w:val="24"/>
        </w:rPr>
        <w:t>lõiked 2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D3752" w:rsidRPr="000E0C1F">
        <w:rPr>
          <w:rFonts w:ascii="Times New Roman" w:hAnsi="Times New Roman" w:cs="Times New Roman"/>
          <w:sz w:val="24"/>
          <w:szCs w:val="24"/>
        </w:rPr>
        <w:t>4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§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 5 lõige 7, </w:t>
      </w:r>
      <w:r>
        <w:rPr>
          <w:rFonts w:ascii="Times New Roman" w:hAnsi="Times New Roman" w:cs="Times New Roman"/>
          <w:sz w:val="24"/>
          <w:szCs w:val="24"/>
        </w:rPr>
        <w:t>§-</w:t>
      </w:r>
      <w:r w:rsidR="006E6458" w:rsidRPr="000E0C1F">
        <w:rPr>
          <w:rFonts w:ascii="Times New Roman" w:hAnsi="Times New Roman" w:cs="Times New Roman"/>
          <w:sz w:val="24"/>
          <w:szCs w:val="24"/>
        </w:rPr>
        <w:t>d 7</w:t>
      </w:r>
      <w:ins w:id="1" w:author="Iivika Sale" w:date="2024-04-11T11:53:00Z">
        <w:r w:rsidR="002F0F02">
          <w:rPr>
            <w:rFonts w:ascii="Times New Roman" w:hAnsi="Times New Roman" w:cs="Times New Roman"/>
            <w:sz w:val="24"/>
            <w:szCs w:val="24"/>
          </w:rPr>
          <w:t xml:space="preserve"> ja</w:t>
        </w:r>
      </w:ins>
      <w:del w:id="2" w:author="Iivika Sale" w:date="2024-04-11T11:53:00Z">
        <w:r w:rsidR="00A342E8" w:rsidRPr="000E0C1F" w:rsidDel="002F0F02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A342E8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>8</w:t>
      </w:r>
      <w:r w:rsidR="00A342E8" w:rsidRPr="000E0C1F">
        <w:rPr>
          <w:rFonts w:ascii="Times New Roman" w:hAnsi="Times New Roman" w:cs="Times New Roman"/>
          <w:sz w:val="24"/>
          <w:szCs w:val="24"/>
        </w:rPr>
        <w:t>,</w:t>
      </w:r>
      <w:r w:rsidR="00170465">
        <w:rPr>
          <w:rFonts w:ascii="Times New Roman" w:hAnsi="Times New Roman" w:cs="Times New Roman"/>
          <w:sz w:val="24"/>
          <w:szCs w:val="24"/>
        </w:rPr>
        <w:t xml:space="preserve"> § 11 lõiked 2-7, §-d</w:t>
      </w:r>
      <w:r w:rsidR="00A342E8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12 </w:t>
      </w:r>
      <w:r w:rsidR="006E6458" w:rsidRPr="000906F7">
        <w:rPr>
          <w:rFonts w:ascii="Times New Roman" w:hAnsi="Times New Roman" w:cs="Times New Roman"/>
          <w:sz w:val="24"/>
          <w:szCs w:val="24"/>
        </w:rPr>
        <w:t>ja 13</w:t>
      </w:r>
      <w:r w:rsidR="000F3A88">
        <w:rPr>
          <w:rFonts w:ascii="Times New Roman" w:hAnsi="Times New Roman" w:cs="Times New Roman"/>
          <w:sz w:val="24"/>
          <w:szCs w:val="24"/>
        </w:rPr>
        <w:t xml:space="preserve">, </w:t>
      </w:r>
      <w:r w:rsidR="008331E6">
        <w:rPr>
          <w:rFonts w:ascii="Times New Roman" w:hAnsi="Times New Roman" w:cs="Times New Roman"/>
          <w:sz w:val="24"/>
          <w:szCs w:val="24"/>
        </w:rPr>
        <w:t>§</w:t>
      </w:r>
      <w:r w:rsidR="00A342E8" w:rsidRPr="000E0C1F">
        <w:rPr>
          <w:rFonts w:ascii="Times New Roman" w:hAnsi="Times New Roman" w:cs="Times New Roman"/>
          <w:sz w:val="24"/>
          <w:szCs w:val="24"/>
        </w:rPr>
        <w:t xml:space="preserve"> 49 lõiked 2 ja 3</w:t>
      </w:r>
      <w:r w:rsidR="000F3A88">
        <w:rPr>
          <w:rFonts w:ascii="Times New Roman" w:hAnsi="Times New Roman" w:cs="Times New Roman"/>
          <w:sz w:val="24"/>
          <w:szCs w:val="24"/>
        </w:rPr>
        <w:t xml:space="preserve"> ning </w:t>
      </w:r>
      <w:r w:rsidR="008331E6">
        <w:rPr>
          <w:rFonts w:ascii="Times New Roman" w:hAnsi="Times New Roman" w:cs="Times New Roman"/>
          <w:sz w:val="24"/>
          <w:szCs w:val="24"/>
        </w:rPr>
        <w:t>§</w:t>
      </w:r>
      <w:r w:rsidR="000F3A88">
        <w:rPr>
          <w:rFonts w:ascii="Times New Roman" w:hAnsi="Times New Roman" w:cs="Times New Roman"/>
          <w:sz w:val="24"/>
          <w:szCs w:val="24"/>
        </w:rPr>
        <w:t xml:space="preserve"> 57 l</w:t>
      </w:r>
      <w:r w:rsidR="00EF4390">
        <w:rPr>
          <w:rFonts w:ascii="Times New Roman" w:hAnsi="Times New Roman" w:cs="Times New Roman"/>
          <w:sz w:val="24"/>
          <w:szCs w:val="24"/>
        </w:rPr>
        <w:t>õiked 2 ja</w:t>
      </w:r>
      <w:r w:rsidR="000F3A88">
        <w:rPr>
          <w:rFonts w:ascii="Times New Roman" w:hAnsi="Times New Roman" w:cs="Times New Roman"/>
          <w:sz w:val="24"/>
          <w:szCs w:val="24"/>
        </w:rPr>
        <w:t xml:space="preserve"> 3</w:t>
      </w:r>
      <w:r w:rsidR="00A342E8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>tunnistatakse kehtetuks;</w:t>
      </w:r>
    </w:p>
    <w:p w14:paraId="23542A69" w14:textId="77777777" w:rsidR="008331E6" w:rsidRDefault="008331E6" w:rsidP="00FA34F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DF81B9B" w14:textId="2B5179E0" w:rsidR="00773C9E" w:rsidRPr="008331E6" w:rsidRDefault="008331E6" w:rsidP="00EB5654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 w:rsidR="00773C9E" w:rsidRPr="008331E6">
        <w:rPr>
          <w:rFonts w:ascii="Times New Roman" w:hAnsi="Times New Roman" w:cs="Times New Roman"/>
          <w:sz w:val="24"/>
          <w:szCs w:val="24"/>
        </w:rPr>
        <w:t>paragrahvi 4 lõiget 2 täiendatakse pärast tekstiosa „(ELT L 218, 13.08.2008, lk 30–47),“ tekstiosaga „Euroopa Parlamendi ja nõukogu määruses (EL) nr 2023/988“;</w:t>
      </w:r>
    </w:p>
    <w:p w14:paraId="2247D271" w14:textId="77777777" w:rsidR="00773C9E" w:rsidRPr="00773C9E" w:rsidRDefault="00773C9E" w:rsidP="00EB5654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A3790E1" w14:textId="1EE9630D" w:rsidR="008331E6" w:rsidRDefault="008331E6" w:rsidP="008331E6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E06" w:rsidRPr="000E0C1F">
        <w:rPr>
          <w:rFonts w:ascii="Times New Roman" w:hAnsi="Times New Roman" w:cs="Times New Roman"/>
          <w:sz w:val="24"/>
          <w:szCs w:val="24"/>
        </w:rPr>
        <w:t>p</w:t>
      </w:r>
      <w:r w:rsidR="0000113A" w:rsidRPr="000E0C1F">
        <w:rPr>
          <w:rFonts w:ascii="Times New Roman" w:hAnsi="Times New Roman" w:cs="Times New Roman"/>
          <w:sz w:val="24"/>
          <w:szCs w:val="24"/>
        </w:rPr>
        <w:t>aragrahv</w:t>
      </w:r>
      <w:r w:rsidR="004B4E06" w:rsidRPr="000E0C1F">
        <w:rPr>
          <w:rFonts w:ascii="Times New Roman" w:hAnsi="Times New Roman" w:cs="Times New Roman"/>
          <w:sz w:val="24"/>
          <w:szCs w:val="24"/>
        </w:rPr>
        <w:t>i</w:t>
      </w:r>
      <w:r w:rsidR="0000113A" w:rsidRPr="000E0C1F">
        <w:rPr>
          <w:rFonts w:ascii="Times New Roman" w:hAnsi="Times New Roman" w:cs="Times New Roman"/>
          <w:sz w:val="24"/>
          <w:szCs w:val="24"/>
        </w:rPr>
        <w:t xml:space="preserve"> 6</w:t>
      </w:r>
      <w:r w:rsidR="00800B94" w:rsidRPr="000E0C1F">
        <w:rPr>
          <w:rFonts w:ascii="Times New Roman" w:hAnsi="Times New Roman" w:cs="Times New Roman"/>
          <w:sz w:val="24"/>
          <w:szCs w:val="24"/>
        </w:rPr>
        <w:t xml:space="preserve"> lõi</w:t>
      </w:r>
      <w:r w:rsidR="008B70A7" w:rsidRPr="000E0C1F">
        <w:rPr>
          <w:rFonts w:ascii="Times New Roman" w:hAnsi="Times New Roman" w:cs="Times New Roman"/>
          <w:sz w:val="24"/>
          <w:szCs w:val="24"/>
        </w:rPr>
        <w:t>ge</w:t>
      </w:r>
      <w:r w:rsidR="00800B94" w:rsidRPr="000E0C1F">
        <w:rPr>
          <w:rFonts w:ascii="Times New Roman" w:hAnsi="Times New Roman" w:cs="Times New Roman"/>
          <w:sz w:val="24"/>
          <w:szCs w:val="24"/>
        </w:rPr>
        <w:t xml:space="preserve"> 3</w:t>
      </w:r>
      <w:r w:rsidR="008B70A7" w:rsidRPr="000E0C1F">
        <w:rPr>
          <w:rFonts w:ascii="Times New Roman" w:hAnsi="Times New Roman" w:cs="Times New Roman"/>
          <w:sz w:val="24"/>
          <w:szCs w:val="24"/>
        </w:rPr>
        <w:t xml:space="preserve"> muudetakse ja sõnastatakse järgmiselt</w:t>
      </w:r>
      <w:r w:rsidR="00AC4052" w:rsidRPr="000E0C1F">
        <w:rPr>
          <w:rFonts w:ascii="Times New Roman" w:hAnsi="Times New Roman" w:cs="Times New Roman"/>
          <w:sz w:val="24"/>
          <w:szCs w:val="24"/>
        </w:rPr>
        <w:t>:</w:t>
      </w:r>
    </w:p>
    <w:p w14:paraId="79FF768B" w14:textId="77777777" w:rsidR="00A202D1" w:rsidRDefault="00A202D1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EFF3CD" w14:textId="03726A1E" w:rsidR="00271C35" w:rsidRPr="000E0C1F" w:rsidRDefault="008B70A7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„(3) Kui käesoleva paragrahvi lõigete 1 ja 2 kohaselt ei ole võimalik toote ohutust eeldada, hinnatakse selle ohutust Euroopa Parlamendi ja nõukogu määruse (EL) nr 2023/988 artiklites 6</w:t>
      </w:r>
      <w:r w:rsidR="008331E6">
        <w:rPr>
          <w:rFonts w:ascii="Times New Roman" w:hAnsi="Times New Roman" w:cs="Times New Roman"/>
          <w:sz w:val="24"/>
          <w:szCs w:val="24"/>
        </w:rPr>
        <w:t>–</w:t>
      </w:r>
      <w:r w:rsidRPr="000E0C1F">
        <w:rPr>
          <w:rFonts w:ascii="Times New Roman" w:hAnsi="Times New Roman" w:cs="Times New Roman"/>
          <w:sz w:val="24"/>
          <w:szCs w:val="24"/>
        </w:rPr>
        <w:t xml:space="preserve">8 </w:t>
      </w:r>
      <w:r w:rsidR="008331E6">
        <w:rPr>
          <w:rFonts w:ascii="Times New Roman" w:hAnsi="Times New Roman" w:cs="Times New Roman"/>
          <w:sz w:val="24"/>
          <w:szCs w:val="24"/>
        </w:rPr>
        <w:t>sätestatud</w:t>
      </w:r>
      <w:r w:rsidRPr="000E0C1F">
        <w:rPr>
          <w:rFonts w:ascii="Times New Roman" w:hAnsi="Times New Roman" w:cs="Times New Roman"/>
          <w:sz w:val="24"/>
          <w:szCs w:val="24"/>
        </w:rPr>
        <w:t xml:space="preserve"> ohutuse hindamise </w:t>
      </w:r>
      <w:commentRangeStart w:id="3"/>
      <w:r w:rsidRPr="000E0C1F">
        <w:rPr>
          <w:rFonts w:ascii="Times New Roman" w:hAnsi="Times New Roman" w:cs="Times New Roman"/>
          <w:sz w:val="24"/>
          <w:szCs w:val="24"/>
        </w:rPr>
        <w:t>kriteeriumitest ja elementidest</w:t>
      </w:r>
      <w:r w:rsidR="008331E6" w:rsidRPr="008331E6">
        <w:rPr>
          <w:rFonts w:ascii="Times New Roman" w:hAnsi="Times New Roman" w:cs="Times New Roman"/>
          <w:sz w:val="24"/>
          <w:szCs w:val="24"/>
        </w:rPr>
        <w:t xml:space="preserve"> </w:t>
      </w:r>
      <w:commentRangeEnd w:id="3"/>
      <w:r w:rsidR="00904429">
        <w:rPr>
          <w:rStyle w:val="Kommentaariviide"/>
        </w:rPr>
        <w:commentReference w:id="3"/>
      </w:r>
      <w:r w:rsidR="008331E6" w:rsidRPr="000E0C1F">
        <w:rPr>
          <w:rFonts w:ascii="Times New Roman" w:hAnsi="Times New Roman" w:cs="Times New Roman"/>
          <w:sz w:val="24"/>
          <w:szCs w:val="24"/>
        </w:rPr>
        <w:t>lähtudes</w:t>
      </w:r>
      <w:r w:rsidRPr="000E0C1F">
        <w:rPr>
          <w:rFonts w:ascii="Times New Roman" w:hAnsi="Times New Roman" w:cs="Times New Roman"/>
          <w:sz w:val="24"/>
          <w:szCs w:val="24"/>
        </w:rPr>
        <w:t>.</w:t>
      </w:r>
      <w:r w:rsidR="00271C35" w:rsidRPr="000E0C1F">
        <w:rPr>
          <w:rFonts w:ascii="Times New Roman" w:hAnsi="Times New Roman" w:cs="Times New Roman"/>
          <w:sz w:val="24"/>
          <w:szCs w:val="24"/>
        </w:rPr>
        <w:t>“</w:t>
      </w:r>
      <w:r w:rsidR="00AC4052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4078EAE0" w14:textId="77777777" w:rsidR="00271C35" w:rsidRPr="000E0C1F" w:rsidRDefault="00271C35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99945E" w14:textId="211663F4" w:rsidR="006910AF" w:rsidRPr="000E0C1F" w:rsidRDefault="008331E6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6DF" w:rsidRPr="000E0C1F">
        <w:rPr>
          <w:rFonts w:ascii="Times New Roman" w:hAnsi="Times New Roman" w:cs="Times New Roman"/>
          <w:sz w:val="24"/>
          <w:szCs w:val="24"/>
        </w:rPr>
        <w:t>p</w:t>
      </w:r>
      <w:r w:rsidR="00EC62BF" w:rsidRPr="000E0C1F">
        <w:rPr>
          <w:rFonts w:ascii="Times New Roman" w:hAnsi="Times New Roman" w:cs="Times New Roman"/>
          <w:sz w:val="24"/>
          <w:szCs w:val="24"/>
        </w:rPr>
        <w:t xml:space="preserve">aragrahvi 10 </w:t>
      </w:r>
      <w:r w:rsidR="006910AF" w:rsidRPr="000E0C1F">
        <w:rPr>
          <w:rFonts w:ascii="Times New Roman" w:hAnsi="Times New Roman" w:cs="Times New Roman"/>
          <w:sz w:val="24"/>
          <w:szCs w:val="24"/>
        </w:rPr>
        <w:t>l</w:t>
      </w:r>
      <w:r w:rsidR="00C60879" w:rsidRPr="000E0C1F">
        <w:rPr>
          <w:rFonts w:ascii="Times New Roman" w:hAnsi="Times New Roman" w:cs="Times New Roman"/>
          <w:sz w:val="24"/>
          <w:szCs w:val="24"/>
        </w:rPr>
        <w:t>õi</w:t>
      </w:r>
      <w:r>
        <w:rPr>
          <w:rFonts w:ascii="Times New Roman" w:hAnsi="Times New Roman" w:cs="Times New Roman"/>
          <w:sz w:val="24"/>
          <w:szCs w:val="24"/>
        </w:rPr>
        <w:t>k</w:t>
      </w:r>
      <w:r w:rsidR="004B4E06" w:rsidRPr="000E0C1F">
        <w:rPr>
          <w:rFonts w:ascii="Times New Roman" w:hAnsi="Times New Roman" w:cs="Times New Roman"/>
          <w:sz w:val="24"/>
          <w:szCs w:val="24"/>
        </w:rPr>
        <w:t>e</w:t>
      </w:r>
      <w:r w:rsidR="00C60879" w:rsidRPr="000E0C1F">
        <w:rPr>
          <w:rFonts w:ascii="Times New Roman" w:hAnsi="Times New Roman" w:cs="Times New Roman"/>
          <w:sz w:val="24"/>
          <w:szCs w:val="24"/>
        </w:rPr>
        <w:t xml:space="preserve"> 1</w:t>
      </w:r>
      <w:r w:rsidR="004B4E06" w:rsidRPr="000E0C1F">
        <w:rPr>
          <w:rFonts w:ascii="Times New Roman" w:hAnsi="Times New Roman" w:cs="Times New Roman"/>
          <w:sz w:val="24"/>
          <w:szCs w:val="24"/>
        </w:rPr>
        <w:t xml:space="preserve"> teist lauset täiendatakse </w:t>
      </w:r>
      <w:r w:rsidR="00C60879" w:rsidRPr="000E0C1F">
        <w:rPr>
          <w:rFonts w:ascii="Times New Roman" w:hAnsi="Times New Roman" w:cs="Times New Roman"/>
          <w:sz w:val="24"/>
          <w:szCs w:val="24"/>
        </w:rPr>
        <w:t>p</w:t>
      </w:r>
      <w:r w:rsidR="00EC62BF" w:rsidRPr="000E0C1F">
        <w:rPr>
          <w:rFonts w:ascii="Times New Roman" w:hAnsi="Times New Roman" w:cs="Times New Roman"/>
          <w:sz w:val="24"/>
          <w:szCs w:val="24"/>
        </w:rPr>
        <w:t xml:space="preserve">ärast </w:t>
      </w:r>
      <w:r w:rsidR="001128C0">
        <w:rPr>
          <w:rFonts w:ascii="Times New Roman" w:hAnsi="Times New Roman" w:cs="Times New Roman"/>
          <w:sz w:val="24"/>
          <w:szCs w:val="24"/>
        </w:rPr>
        <w:t>tekstiosa „</w:t>
      </w:r>
      <w:ins w:id="4" w:author="Iivika Sale" w:date="2024-04-11T12:18:00Z">
        <w:r w:rsidR="00904429">
          <w:rPr>
            <w:rFonts w:ascii="Times New Roman" w:hAnsi="Times New Roman" w:cs="Times New Roman"/>
            <w:sz w:val="24"/>
            <w:szCs w:val="24"/>
          </w:rPr>
          <w:t xml:space="preserve">(EL) </w:t>
        </w:r>
      </w:ins>
      <w:r w:rsidR="00745774" w:rsidRPr="000E0C1F">
        <w:rPr>
          <w:rFonts w:ascii="Times New Roman" w:hAnsi="Times New Roman" w:cs="Times New Roman"/>
          <w:sz w:val="24"/>
          <w:szCs w:val="24"/>
        </w:rPr>
        <w:t>2019/1020</w:t>
      </w:r>
      <w:r w:rsidR="003466DF" w:rsidRPr="000E0C1F">
        <w:rPr>
          <w:rFonts w:ascii="Times New Roman" w:hAnsi="Times New Roman" w:cs="Times New Roman"/>
          <w:sz w:val="24"/>
          <w:szCs w:val="24"/>
        </w:rPr>
        <w:t>“</w:t>
      </w:r>
      <w:r w:rsidR="00EC62BF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745774" w:rsidRPr="000E0C1F">
        <w:rPr>
          <w:rFonts w:ascii="Times New Roman" w:hAnsi="Times New Roman" w:cs="Times New Roman"/>
          <w:sz w:val="24"/>
          <w:szCs w:val="24"/>
        </w:rPr>
        <w:t>tekst</w:t>
      </w:r>
      <w:r w:rsidR="003466DF" w:rsidRPr="000E0C1F">
        <w:rPr>
          <w:rFonts w:ascii="Times New Roman" w:hAnsi="Times New Roman" w:cs="Times New Roman"/>
          <w:sz w:val="24"/>
          <w:szCs w:val="24"/>
        </w:rPr>
        <w:t>iosa</w:t>
      </w:r>
      <w:r w:rsidR="00834CDE" w:rsidRPr="000E0C1F">
        <w:rPr>
          <w:rFonts w:ascii="Times New Roman" w:hAnsi="Times New Roman" w:cs="Times New Roman"/>
          <w:sz w:val="24"/>
          <w:szCs w:val="24"/>
        </w:rPr>
        <w:t>ga</w:t>
      </w:r>
      <w:r w:rsidR="00EC62BF" w:rsidRPr="000E0C1F">
        <w:rPr>
          <w:rFonts w:ascii="Times New Roman" w:hAnsi="Times New Roman" w:cs="Times New Roman"/>
          <w:sz w:val="24"/>
          <w:szCs w:val="24"/>
        </w:rPr>
        <w:t xml:space="preserve"> „</w:t>
      </w:r>
      <w:r w:rsidR="00745774" w:rsidRPr="000E0C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C62BF" w:rsidRPr="000E0C1F">
        <w:rPr>
          <w:rFonts w:ascii="Times New Roman" w:hAnsi="Times New Roman" w:cs="Times New Roman"/>
          <w:sz w:val="24"/>
          <w:szCs w:val="24"/>
        </w:rPr>
        <w:t>(EL) nr 2023/988“</w:t>
      </w:r>
      <w:r w:rsidR="00834CDE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27916E35" w14:textId="77777777" w:rsidR="006E6458" w:rsidRPr="000E0C1F" w:rsidRDefault="006E6458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FFBBE" w14:textId="000C39EC" w:rsidR="006910AF" w:rsidRPr="000E0C1F" w:rsidRDefault="008331E6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paragrahvi 10 </w:t>
      </w:r>
      <w:r w:rsidR="006910AF" w:rsidRPr="000E0C1F">
        <w:rPr>
          <w:rFonts w:ascii="Times New Roman" w:hAnsi="Times New Roman" w:cs="Times New Roman"/>
          <w:sz w:val="24"/>
          <w:szCs w:val="24"/>
        </w:rPr>
        <w:t>lõi</w:t>
      </w:r>
      <w:r w:rsidR="00834CDE" w:rsidRPr="000E0C1F">
        <w:rPr>
          <w:rFonts w:ascii="Times New Roman" w:hAnsi="Times New Roman" w:cs="Times New Roman"/>
          <w:sz w:val="24"/>
          <w:szCs w:val="24"/>
        </w:rPr>
        <w:t>get</w:t>
      </w:r>
      <w:r w:rsidR="006910AF" w:rsidRPr="000E0C1F">
        <w:rPr>
          <w:rFonts w:ascii="Times New Roman" w:hAnsi="Times New Roman" w:cs="Times New Roman"/>
          <w:sz w:val="24"/>
          <w:szCs w:val="24"/>
        </w:rPr>
        <w:t xml:space="preserve"> 2 </w:t>
      </w:r>
      <w:r w:rsidR="004B4E06" w:rsidRPr="000E0C1F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6910AF" w:rsidRPr="000E0C1F">
        <w:rPr>
          <w:rFonts w:ascii="Times New Roman" w:hAnsi="Times New Roman" w:cs="Times New Roman"/>
          <w:sz w:val="24"/>
          <w:szCs w:val="24"/>
        </w:rPr>
        <w:t xml:space="preserve">pärast </w:t>
      </w:r>
      <w:r w:rsidR="00E11969">
        <w:rPr>
          <w:rFonts w:ascii="Times New Roman" w:hAnsi="Times New Roman" w:cs="Times New Roman"/>
          <w:sz w:val="24"/>
          <w:szCs w:val="24"/>
        </w:rPr>
        <w:t>tekstiosa</w:t>
      </w:r>
      <w:r w:rsidR="006910AF" w:rsidRPr="000E0C1F">
        <w:rPr>
          <w:rFonts w:ascii="Times New Roman" w:hAnsi="Times New Roman" w:cs="Times New Roman"/>
          <w:sz w:val="24"/>
          <w:szCs w:val="24"/>
        </w:rPr>
        <w:t xml:space="preserve"> „</w:t>
      </w:r>
      <w:ins w:id="5" w:author="Iivika Sale" w:date="2024-04-11T12:19:00Z">
        <w:r w:rsidR="00904429">
          <w:rPr>
            <w:rFonts w:ascii="Times New Roman" w:hAnsi="Times New Roman" w:cs="Times New Roman"/>
            <w:sz w:val="24"/>
            <w:szCs w:val="24"/>
          </w:rPr>
          <w:t xml:space="preserve">(EL) </w:t>
        </w:r>
      </w:ins>
      <w:r w:rsidR="00EA034F" w:rsidRPr="000E0C1F">
        <w:rPr>
          <w:rFonts w:ascii="Times New Roman" w:hAnsi="Times New Roman" w:cs="Times New Roman"/>
          <w:sz w:val="24"/>
          <w:szCs w:val="24"/>
        </w:rPr>
        <w:t>2019/515</w:t>
      </w:r>
      <w:r w:rsidR="006910AF" w:rsidRPr="000E0C1F">
        <w:rPr>
          <w:rFonts w:ascii="Times New Roman" w:hAnsi="Times New Roman" w:cs="Times New Roman"/>
          <w:sz w:val="24"/>
          <w:szCs w:val="24"/>
        </w:rPr>
        <w:t>“</w:t>
      </w:r>
      <w:r w:rsidR="00BA1AC7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EA034F" w:rsidRPr="000E0C1F">
        <w:rPr>
          <w:rFonts w:ascii="Times New Roman" w:hAnsi="Times New Roman" w:cs="Times New Roman"/>
          <w:sz w:val="24"/>
          <w:szCs w:val="24"/>
        </w:rPr>
        <w:t>tekst</w:t>
      </w:r>
      <w:r w:rsidR="003466DF" w:rsidRPr="000E0C1F">
        <w:rPr>
          <w:rFonts w:ascii="Times New Roman" w:hAnsi="Times New Roman" w:cs="Times New Roman"/>
          <w:sz w:val="24"/>
          <w:szCs w:val="24"/>
        </w:rPr>
        <w:t>iosa</w:t>
      </w:r>
      <w:r w:rsidR="00834CDE" w:rsidRPr="000E0C1F">
        <w:rPr>
          <w:rFonts w:ascii="Times New Roman" w:hAnsi="Times New Roman" w:cs="Times New Roman"/>
          <w:sz w:val="24"/>
          <w:szCs w:val="24"/>
        </w:rPr>
        <w:t>ga</w:t>
      </w:r>
      <w:r w:rsidR="006910AF" w:rsidRPr="000E0C1F">
        <w:rPr>
          <w:rFonts w:ascii="Times New Roman" w:hAnsi="Times New Roman" w:cs="Times New Roman"/>
          <w:sz w:val="24"/>
          <w:szCs w:val="24"/>
        </w:rPr>
        <w:t xml:space="preserve"> „</w:t>
      </w:r>
      <w:r w:rsidR="00EA034F" w:rsidRPr="000E0C1F">
        <w:rPr>
          <w:rFonts w:ascii="Times New Roman" w:hAnsi="Times New Roman" w:cs="Times New Roman"/>
          <w:sz w:val="24"/>
          <w:szCs w:val="24"/>
        </w:rPr>
        <w:t>,</w:t>
      </w:r>
      <w:r w:rsidR="006910AF" w:rsidRPr="000E0C1F">
        <w:rPr>
          <w:rFonts w:ascii="Times New Roman" w:hAnsi="Times New Roman" w:cs="Times New Roman"/>
          <w:sz w:val="24"/>
          <w:szCs w:val="24"/>
        </w:rPr>
        <w:t xml:space="preserve"> (EL) nr</w:t>
      </w:r>
      <w:r w:rsidR="009E505E">
        <w:rPr>
          <w:rFonts w:ascii="Times New Roman" w:hAnsi="Times New Roman" w:cs="Times New Roman"/>
          <w:sz w:val="24"/>
          <w:szCs w:val="24"/>
        </w:rPr>
        <w:t> </w:t>
      </w:r>
      <w:r w:rsidR="006910AF" w:rsidRPr="000E0C1F">
        <w:rPr>
          <w:rFonts w:ascii="Times New Roman" w:hAnsi="Times New Roman" w:cs="Times New Roman"/>
          <w:sz w:val="24"/>
          <w:szCs w:val="24"/>
        </w:rPr>
        <w:t>2023/988“</w:t>
      </w:r>
      <w:r w:rsidR="006E6458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2495A267" w14:textId="77777777" w:rsidR="006910AF" w:rsidRPr="000E0C1F" w:rsidRDefault="006910AF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C8F6A" w14:textId="69A1C9D2" w:rsidR="00195430" w:rsidRPr="000E0C1F" w:rsidRDefault="008331E6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6DF" w:rsidRPr="000E0C1F">
        <w:rPr>
          <w:rFonts w:ascii="Times New Roman" w:hAnsi="Times New Roman" w:cs="Times New Roman"/>
          <w:sz w:val="24"/>
          <w:szCs w:val="24"/>
        </w:rPr>
        <w:t>seaduse 2. peatüki 2. jao pealkirja</w:t>
      </w:r>
      <w:r w:rsidR="00492DC5" w:rsidRPr="000E0C1F">
        <w:rPr>
          <w:rFonts w:ascii="Times New Roman" w:hAnsi="Times New Roman" w:cs="Times New Roman"/>
          <w:sz w:val="24"/>
          <w:szCs w:val="24"/>
        </w:rPr>
        <w:t xml:space="preserve"> täiendatakse pärast</w:t>
      </w:r>
      <w:r w:rsidR="003466DF" w:rsidRPr="000E0C1F">
        <w:rPr>
          <w:rFonts w:ascii="Times New Roman" w:hAnsi="Times New Roman" w:cs="Times New Roman"/>
          <w:sz w:val="24"/>
          <w:szCs w:val="24"/>
        </w:rPr>
        <w:t xml:space="preserve"> sõna „</w:t>
      </w:r>
      <w:r w:rsidR="00492DC5" w:rsidRPr="000E0C1F">
        <w:rPr>
          <w:rFonts w:ascii="Times New Roman" w:hAnsi="Times New Roman" w:cs="Times New Roman"/>
          <w:sz w:val="24"/>
          <w:szCs w:val="24"/>
        </w:rPr>
        <w:t>Ettevõtja</w:t>
      </w:r>
      <w:r w:rsidR="003466DF" w:rsidRPr="000E0C1F">
        <w:rPr>
          <w:rFonts w:ascii="Times New Roman" w:hAnsi="Times New Roman" w:cs="Times New Roman"/>
          <w:sz w:val="24"/>
          <w:szCs w:val="24"/>
        </w:rPr>
        <w:t xml:space="preserve">“ </w:t>
      </w:r>
      <w:r w:rsidR="005203BC" w:rsidRPr="000E0C1F">
        <w:rPr>
          <w:rFonts w:ascii="Times New Roman" w:hAnsi="Times New Roman" w:cs="Times New Roman"/>
          <w:sz w:val="24"/>
          <w:szCs w:val="24"/>
        </w:rPr>
        <w:t>s</w:t>
      </w:r>
      <w:r w:rsidR="008E0317">
        <w:rPr>
          <w:rFonts w:ascii="Times New Roman" w:hAnsi="Times New Roman" w:cs="Times New Roman"/>
          <w:sz w:val="24"/>
          <w:szCs w:val="24"/>
        </w:rPr>
        <w:t>õn</w:t>
      </w:r>
      <w:r w:rsidR="005203BC" w:rsidRPr="000E0C1F">
        <w:rPr>
          <w:rFonts w:ascii="Times New Roman" w:hAnsi="Times New Roman" w:cs="Times New Roman"/>
          <w:sz w:val="24"/>
          <w:szCs w:val="24"/>
        </w:rPr>
        <w:t>a</w:t>
      </w:r>
      <w:r w:rsidR="008E0317">
        <w:rPr>
          <w:rFonts w:ascii="Times New Roman" w:hAnsi="Times New Roman" w:cs="Times New Roman"/>
          <w:sz w:val="24"/>
          <w:szCs w:val="24"/>
        </w:rPr>
        <w:t>de</w:t>
      </w:r>
      <w:r w:rsidR="005203BC" w:rsidRPr="000E0C1F">
        <w:rPr>
          <w:rFonts w:ascii="Times New Roman" w:hAnsi="Times New Roman" w:cs="Times New Roman"/>
          <w:sz w:val="24"/>
          <w:szCs w:val="24"/>
        </w:rPr>
        <w:t>ga</w:t>
      </w:r>
      <w:r w:rsidR="003466DF" w:rsidRPr="000E0C1F">
        <w:rPr>
          <w:rFonts w:ascii="Times New Roman" w:hAnsi="Times New Roman" w:cs="Times New Roman"/>
          <w:sz w:val="24"/>
          <w:szCs w:val="24"/>
        </w:rPr>
        <w:t xml:space="preserve"> „ja internetipõhise kauplemiskoha pakkuja“</w:t>
      </w:r>
      <w:r w:rsidR="006E6458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2C0E8ABA" w14:textId="77777777" w:rsidR="003466DF" w:rsidRPr="000E0C1F" w:rsidRDefault="003466DF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AABAB2E" w14:textId="33474DD8" w:rsidR="00195430" w:rsidRPr="000E0C1F" w:rsidRDefault="008331E6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2DC5" w:rsidRPr="000E0C1F">
        <w:rPr>
          <w:rFonts w:ascii="Times New Roman" w:hAnsi="Times New Roman" w:cs="Times New Roman"/>
          <w:sz w:val="24"/>
          <w:szCs w:val="24"/>
        </w:rPr>
        <w:t>p</w:t>
      </w:r>
      <w:r w:rsidR="00185FD3" w:rsidRPr="000E0C1F">
        <w:rPr>
          <w:rFonts w:ascii="Times New Roman" w:hAnsi="Times New Roman" w:cs="Times New Roman"/>
          <w:sz w:val="24"/>
          <w:szCs w:val="24"/>
        </w:rPr>
        <w:t xml:space="preserve">aragrahvi 11 </w:t>
      </w:r>
      <w:r w:rsidR="00492DC5" w:rsidRPr="000E0C1F">
        <w:rPr>
          <w:rFonts w:ascii="Times New Roman" w:hAnsi="Times New Roman" w:cs="Times New Roman"/>
          <w:sz w:val="24"/>
          <w:szCs w:val="24"/>
        </w:rPr>
        <w:t>p</w:t>
      </w:r>
      <w:r w:rsidR="00195430" w:rsidRPr="000E0C1F">
        <w:rPr>
          <w:rFonts w:ascii="Times New Roman" w:hAnsi="Times New Roman" w:cs="Times New Roman"/>
          <w:sz w:val="24"/>
          <w:szCs w:val="24"/>
        </w:rPr>
        <w:t xml:space="preserve">ealkirjas asendatakse sõna „Tootja“ </w:t>
      </w:r>
      <w:r w:rsidR="005203BC" w:rsidRPr="000E0C1F">
        <w:rPr>
          <w:rFonts w:ascii="Times New Roman" w:hAnsi="Times New Roman" w:cs="Times New Roman"/>
          <w:sz w:val="24"/>
          <w:szCs w:val="24"/>
        </w:rPr>
        <w:t>s</w:t>
      </w:r>
      <w:r w:rsidR="00822424">
        <w:rPr>
          <w:rFonts w:ascii="Times New Roman" w:hAnsi="Times New Roman" w:cs="Times New Roman"/>
          <w:sz w:val="24"/>
          <w:szCs w:val="24"/>
        </w:rPr>
        <w:t>õn</w:t>
      </w:r>
      <w:r w:rsidR="005203BC" w:rsidRPr="000E0C1F">
        <w:rPr>
          <w:rFonts w:ascii="Times New Roman" w:hAnsi="Times New Roman" w:cs="Times New Roman"/>
          <w:sz w:val="24"/>
          <w:szCs w:val="24"/>
        </w:rPr>
        <w:t>a</w:t>
      </w:r>
      <w:r w:rsidR="00822424">
        <w:rPr>
          <w:rFonts w:ascii="Times New Roman" w:hAnsi="Times New Roman" w:cs="Times New Roman"/>
          <w:sz w:val="24"/>
          <w:szCs w:val="24"/>
        </w:rPr>
        <w:t>de</w:t>
      </w:r>
      <w:r w:rsidR="005203BC" w:rsidRPr="000E0C1F">
        <w:rPr>
          <w:rFonts w:ascii="Times New Roman" w:hAnsi="Times New Roman" w:cs="Times New Roman"/>
          <w:sz w:val="24"/>
          <w:szCs w:val="24"/>
        </w:rPr>
        <w:t>ga</w:t>
      </w:r>
      <w:r w:rsidR="00195430" w:rsidRPr="000E0C1F">
        <w:rPr>
          <w:rFonts w:ascii="Times New Roman" w:hAnsi="Times New Roman" w:cs="Times New Roman"/>
          <w:sz w:val="24"/>
          <w:szCs w:val="24"/>
        </w:rPr>
        <w:t xml:space="preserve"> „Ettevõtja ja internetipõhise kauplemiskoha pakkuja“</w:t>
      </w:r>
      <w:r w:rsidR="006E6458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514E0A1F" w14:textId="77777777" w:rsidR="00195430" w:rsidRPr="000E0C1F" w:rsidRDefault="00195430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5A92F7" w14:textId="0546A2B7" w:rsidR="008331E6" w:rsidRDefault="008331E6" w:rsidP="008331E6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9)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paragrahvi 11 </w:t>
      </w:r>
      <w:r w:rsidR="003466DF" w:rsidRPr="000E0C1F">
        <w:rPr>
          <w:rFonts w:ascii="Times New Roman" w:hAnsi="Times New Roman" w:cs="Times New Roman"/>
          <w:sz w:val="24"/>
          <w:szCs w:val="24"/>
        </w:rPr>
        <w:t>lõige 1 muudetakse ja sõnastatakse järgmiselt</w:t>
      </w:r>
      <w:r w:rsidR="00AC4052" w:rsidRPr="000E0C1F">
        <w:rPr>
          <w:rFonts w:ascii="Times New Roman" w:hAnsi="Times New Roman" w:cs="Times New Roman"/>
          <w:sz w:val="24"/>
          <w:szCs w:val="24"/>
        </w:rPr>
        <w:t>:</w:t>
      </w:r>
    </w:p>
    <w:p w14:paraId="18A9E4FC" w14:textId="77777777" w:rsidR="00D5192F" w:rsidRDefault="00D5192F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5561B7" w14:textId="24D3022C" w:rsidR="006E5080" w:rsidRDefault="003466DF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„</w:t>
      </w:r>
      <w:r w:rsidR="00185FD3" w:rsidRPr="000E0C1F">
        <w:rPr>
          <w:rFonts w:ascii="Times New Roman" w:hAnsi="Times New Roman" w:cs="Times New Roman"/>
          <w:sz w:val="24"/>
          <w:szCs w:val="24"/>
        </w:rPr>
        <w:t>(1) Ettevõtja</w:t>
      </w:r>
      <w:ins w:id="6" w:author="Iivika Sale" w:date="2024-04-11T12:31:00Z">
        <w:r w:rsidR="00A37BEC">
          <w:rPr>
            <w:rFonts w:ascii="Times New Roman" w:hAnsi="Times New Roman" w:cs="Times New Roman"/>
            <w:sz w:val="24"/>
            <w:szCs w:val="24"/>
          </w:rPr>
          <w:t>le</w:t>
        </w:r>
      </w:ins>
      <w:r w:rsidR="003A32E5" w:rsidRPr="000E0C1F">
        <w:rPr>
          <w:rFonts w:ascii="Times New Roman" w:hAnsi="Times New Roman" w:cs="Times New Roman"/>
          <w:sz w:val="24"/>
          <w:szCs w:val="24"/>
        </w:rPr>
        <w:t xml:space="preserve"> ja internetipõhise kauplemiskoha pakkujale</w:t>
      </w:r>
      <w:r w:rsidR="00185FD3" w:rsidRPr="000E0C1F">
        <w:rPr>
          <w:rFonts w:ascii="Times New Roman" w:hAnsi="Times New Roman" w:cs="Times New Roman"/>
          <w:sz w:val="24"/>
          <w:szCs w:val="24"/>
        </w:rPr>
        <w:t xml:space="preserve"> kohaldatakse Euroopa Parlamendi ja nõukogu määruse (EL) nr 2023/988 </w:t>
      </w:r>
      <w:commentRangeStart w:id="7"/>
      <w:r w:rsidR="00185FD3" w:rsidRPr="000E0C1F">
        <w:rPr>
          <w:rFonts w:ascii="Times New Roman" w:hAnsi="Times New Roman" w:cs="Times New Roman"/>
          <w:sz w:val="24"/>
          <w:szCs w:val="24"/>
        </w:rPr>
        <w:t>III ja IV peatükis sätestatud nõudeid</w:t>
      </w:r>
      <w:commentRangeEnd w:id="7"/>
      <w:r w:rsidR="000945E5">
        <w:rPr>
          <w:rStyle w:val="Kommentaariviide"/>
        </w:rPr>
        <w:commentReference w:id="7"/>
      </w:r>
      <w:r w:rsidR="00185FD3" w:rsidRPr="000E0C1F">
        <w:rPr>
          <w:rFonts w:ascii="Times New Roman" w:hAnsi="Times New Roman" w:cs="Times New Roman"/>
          <w:sz w:val="24"/>
          <w:szCs w:val="24"/>
        </w:rPr>
        <w:t>.“</w:t>
      </w:r>
      <w:r w:rsidR="00A342E8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734191C0" w14:textId="77777777" w:rsidR="008331E6" w:rsidRDefault="008331E6" w:rsidP="008331E6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FFCE314" w14:textId="3E10A617" w:rsidR="006E5080" w:rsidRPr="008331E6" w:rsidRDefault="008331E6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 xml:space="preserve">10) </w:t>
      </w:r>
      <w:bookmarkStart w:id="8" w:name="_Hlk156386996"/>
      <w:r w:rsidR="006E5080" w:rsidRPr="008331E6">
        <w:rPr>
          <w:rFonts w:ascii="Times New Roman" w:hAnsi="Times New Roman" w:cs="Times New Roman"/>
          <w:sz w:val="24"/>
          <w:szCs w:val="24"/>
        </w:rPr>
        <w:t>paragrahvi 38</w:t>
      </w:r>
      <w:r w:rsidR="006E5080" w:rsidRPr="008331E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E5080" w:rsidRPr="00EB565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bookmarkEnd w:id="8"/>
      <w:r w:rsidR="006E5080" w:rsidRPr="008331E6">
        <w:rPr>
          <w:rFonts w:ascii="Times New Roman" w:hAnsi="Times New Roman" w:cs="Times New Roman"/>
          <w:sz w:val="24"/>
          <w:szCs w:val="24"/>
        </w:rPr>
        <w:t>lõike 1 punkti</w:t>
      </w:r>
      <w:r w:rsidR="00432016">
        <w:rPr>
          <w:rFonts w:ascii="Times New Roman" w:hAnsi="Times New Roman" w:cs="Times New Roman"/>
          <w:sz w:val="24"/>
          <w:szCs w:val="24"/>
        </w:rPr>
        <w:t>st</w:t>
      </w:r>
      <w:r w:rsidR="006E5080" w:rsidRPr="008331E6">
        <w:rPr>
          <w:rFonts w:ascii="Times New Roman" w:hAnsi="Times New Roman" w:cs="Times New Roman"/>
          <w:sz w:val="24"/>
          <w:szCs w:val="24"/>
        </w:rPr>
        <w:t xml:space="preserve"> 1 </w:t>
      </w:r>
      <w:r w:rsidR="00432016" w:rsidRPr="00432016">
        <w:rPr>
          <w:rFonts w:ascii="Times New Roman" w:hAnsi="Times New Roman" w:cs="Times New Roman"/>
          <w:sz w:val="24"/>
          <w:szCs w:val="24"/>
        </w:rPr>
        <w:t xml:space="preserve">jäetakse välja </w:t>
      </w:r>
      <w:r w:rsidR="006E5080" w:rsidRPr="008331E6">
        <w:rPr>
          <w:rFonts w:ascii="Times New Roman" w:hAnsi="Times New Roman" w:cs="Times New Roman"/>
          <w:sz w:val="24"/>
          <w:szCs w:val="24"/>
        </w:rPr>
        <w:t>sõna „esmase“;</w:t>
      </w:r>
    </w:p>
    <w:p w14:paraId="3042FADB" w14:textId="77777777" w:rsidR="009D16F5" w:rsidRPr="000906F7" w:rsidRDefault="009D16F5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27CB9" w14:textId="4973DA52" w:rsidR="00624668" w:rsidRDefault="00957E0C" w:rsidP="00957E0C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3201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5080" w:rsidRPr="0050241B">
        <w:rPr>
          <w:rFonts w:ascii="Times New Roman" w:hAnsi="Times New Roman" w:cs="Times New Roman"/>
          <w:sz w:val="24"/>
          <w:szCs w:val="24"/>
        </w:rPr>
        <w:t>paragrahvi 38</w:t>
      </w:r>
      <w:r w:rsidR="006E5080" w:rsidRPr="0050241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E5080" w:rsidRPr="0050241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E5080" w:rsidRPr="0050241B">
        <w:rPr>
          <w:rFonts w:ascii="Times New Roman" w:hAnsi="Times New Roman" w:cs="Times New Roman"/>
          <w:sz w:val="24"/>
          <w:szCs w:val="24"/>
        </w:rPr>
        <w:t>lõiget 1 täiendatakse punktiga 2</w:t>
      </w:r>
      <w:r w:rsidR="006E5080" w:rsidRPr="0050241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E5080" w:rsidRPr="0050241B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6D1A5C9" w14:textId="77777777" w:rsidR="00D5192F" w:rsidRDefault="00D5192F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2063258" w14:textId="42AEBA17" w:rsidR="00044785" w:rsidRPr="0050241B" w:rsidRDefault="006E5080" w:rsidP="00EB5654">
      <w:pPr>
        <w:pStyle w:val="Loendilik"/>
        <w:spacing w:after="0" w:line="240" w:lineRule="auto"/>
        <w:ind w:left="0"/>
        <w:jc w:val="both"/>
      </w:pPr>
      <w:r w:rsidRPr="0050241B">
        <w:rPr>
          <w:rFonts w:ascii="Times New Roman" w:hAnsi="Times New Roman" w:cs="Times New Roman"/>
          <w:sz w:val="24"/>
          <w:szCs w:val="24"/>
        </w:rPr>
        <w:t>„2</w:t>
      </w:r>
      <w:r w:rsidRPr="0050241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0241B">
        <w:rPr>
          <w:rFonts w:ascii="Times New Roman" w:hAnsi="Times New Roman" w:cs="Times New Roman"/>
          <w:sz w:val="24"/>
          <w:szCs w:val="24"/>
        </w:rPr>
        <w:t>) akrediteeritud akrediteerimisulatuse</w:t>
      </w:r>
      <w:r w:rsidR="000C32BB">
        <w:rPr>
          <w:rFonts w:ascii="Times New Roman" w:hAnsi="Times New Roman" w:cs="Times New Roman"/>
          <w:sz w:val="24"/>
          <w:szCs w:val="24"/>
        </w:rPr>
        <w:t xml:space="preserve"> </w:t>
      </w:r>
      <w:r w:rsidR="00624668">
        <w:rPr>
          <w:rFonts w:ascii="Times New Roman" w:hAnsi="Times New Roman" w:cs="Times New Roman"/>
          <w:sz w:val="24"/>
          <w:szCs w:val="24"/>
        </w:rPr>
        <w:t>muutmise</w:t>
      </w:r>
      <w:r w:rsidR="00432016">
        <w:rPr>
          <w:rFonts w:ascii="Times New Roman" w:hAnsi="Times New Roman" w:cs="Times New Roman"/>
          <w:sz w:val="24"/>
          <w:szCs w:val="24"/>
        </w:rPr>
        <w:t xml:space="preserve">, välja arvatud </w:t>
      </w:r>
      <w:r w:rsidR="007823CF">
        <w:rPr>
          <w:rFonts w:ascii="Times New Roman" w:hAnsi="Times New Roman" w:cs="Times New Roman"/>
          <w:sz w:val="24"/>
          <w:szCs w:val="24"/>
        </w:rPr>
        <w:t xml:space="preserve">käesoleva lõike punktis 2 nimetatud </w:t>
      </w:r>
      <w:commentRangeStart w:id="9"/>
      <w:r w:rsidR="00432016">
        <w:rPr>
          <w:rFonts w:ascii="Times New Roman" w:hAnsi="Times New Roman" w:cs="Times New Roman"/>
          <w:sz w:val="24"/>
          <w:szCs w:val="24"/>
        </w:rPr>
        <w:t>laiendamise</w:t>
      </w:r>
      <w:commentRangeEnd w:id="9"/>
      <w:r w:rsidR="009F7816">
        <w:rPr>
          <w:rStyle w:val="Kommentaariviide"/>
        </w:rPr>
        <w:commentReference w:id="9"/>
      </w:r>
      <w:r w:rsidR="00432016">
        <w:rPr>
          <w:rFonts w:ascii="Times New Roman" w:hAnsi="Times New Roman" w:cs="Times New Roman"/>
          <w:sz w:val="24"/>
          <w:szCs w:val="24"/>
        </w:rPr>
        <w:t>,</w:t>
      </w:r>
      <w:r w:rsidRPr="0050241B" w:rsidDel="00196D6A">
        <w:rPr>
          <w:rFonts w:ascii="Times New Roman" w:hAnsi="Times New Roman" w:cs="Times New Roman"/>
          <w:sz w:val="24"/>
          <w:szCs w:val="24"/>
        </w:rPr>
        <w:t xml:space="preserve"> </w:t>
      </w:r>
      <w:r w:rsidRPr="0050241B">
        <w:rPr>
          <w:rFonts w:ascii="Times New Roman" w:hAnsi="Times New Roman" w:cs="Times New Roman"/>
          <w:sz w:val="24"/>
          <w:szCs w:val="24"/>
        </w:rPr>
        <w:t>taotluse läbivaatamise eest 100 eurot;“;</w:t>
      </w:r>
    </w:p>
    <w:p w14:paraId="4B1A0B26" w14:textId="57A9D7E4" w:rsidR="00AC20D9" w:rsidRPr="00EB5654" w:rsidRDefault="00AC20D9" w:rsidP="00EB5654">
      <w:pPr>
        <w:pStyle w:val="Loendilik"/>
        <w:spacing w:after="0"/>
        <w:ind w:left="0"/>
        <w:rPr>
          <w:rFonts w:ascii="Times New Roman" w:hAnsi="Times New Roman" w:cs="Times New Roman"/>
        </w:rPr>
      </w:pPr>
    </w:p>
    <w:p w14:paraId="0E7C5EE2" w14:textId="7E436700" w:rsidR="00AC20D9" w:rsidRDefault="00624668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3201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20D9" w:rsidRPr="000906F7">
        <w:rPr>
          <w:rFonts w:ascii="Times New Roman" w:hAnsi="Times New Roman" w:cs="Times New Roman"/>
          <w:sz w:val="24"/>
          <w:szCs w:val="24"/>
        </w:rPr>
        <w:t>paragrahvi 38</w:t>
      </w:r>
      <w:r w:rsidR="00AC20D9" w:rsidRPr="000906F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C20D9" w:rsidRPr="000906F7">
        <w:rPr>
          <w:rFonts w:ascii="Times New Roman" w:hAnsi="Times New Roman" w:cs="Times New Roman"/>
          <w:sz w:val="24"/>
          <w:szCs w:val="24"/>
        </w:rPr>
        <w:t xml:space="preserve"> lõige 2</w:t>
      </w:r>
      <w:r w:rsidR="00AC20D9">
        <w:rPr>
          <w:rFonts w:ascii="Times New Roman" w:hAnsi="Times New Roman" w:cs="Times New Roman"/>
          <w:sz w:val="24"/>
          <w:szCs w:val="24"/>
        </w:rPr>
        <w:t xml:space="preserve"> tunnistatakse kehtetuks;</w:t>
      </w:r>
    </w:p>
    <w:p w14:paraId="22580DFD" w14:textId="77777777" w:rsidR="00624668" w:rsidRDefault="00624668" w:rsidP="00624668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4C81818" w14:textId="2C3AC1FE" w:rsidR="006E5080" w:rsidRPr="00624668" w:rsidRDefault="00624668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3201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B565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6E5080" w:rsidRPr="00624668">
        <w:rPr>
          <w:rFonts w:ascii="Times New Roman" w:hAnsi="Times New Roman" w:cs="Times New Roman"/>
          <w:sz w:val="24"/>
          <w:szCs w:val="24"/>
        </w:rPr>
        <w:t>paragrahvi 38</w:t>
      </w:r>
      <w:r w:rsidR="006E5080" w:rsidRPr="0062466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E5080" w:rsidRPr="00EB565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6E5080" w:rsidRPr="00624668">
        <w:rPr>
          <w:rFonts w:ascii="Times New Roman" w:hAnsi="Times New Roman" w:cs="Times New Roman"/>
          <w:sz w:val="24"/>
          <w:szCs w:val="24"/>
        </w:rPr>
        <w:t xml:space="preserve">lõike 1 teist lauset täiendatakse pärast sõna „keerukusest“ </w:t>
      </w:r>
      <w:r>
        <w:rPr>
          <w:rFonts w:ascii="Times New Roman" w:hAnsi="Times New Roman" w:cs="Times New Roman"/>
          <w:sz w:val="24"/>
          <w:szCs w:val="24"/>
        </w:rPr>
        <w:t>tekstiosaga</w:t>
      </w:r>
      <w:r w:rsidR="006E5080" w:rsidRPr="00624668">
        <w:rPr>
          <w:rFonts w:ascii="Times New Roman" w:hAnsi="Times New Roman" w:cs="Times New Roman"/>
          <w:sz w:val="24"/>
          <w:szCs w:val="24"/>
        </w:rPr>
        <w:t xml:space="preserve"> „,</w:t>
      </w:r>
      <w:r>
        <w:rPr>
          <w:rFonts w:ascii="Times New Roman" w:hAnsi="Times New Roman" w:cs="Times New Roman"/>
          <w:sz w:val="24"/>
          <w:szCs w:val="24"/>
        </w:rPr>
        <w:t> </w:t>
      </w:r>
      <w:commentRangeStart w:id="10"/>
      <w:r w:rsidR="006E5080" w:rsidRPr="00624668">
        <w:rPr>
          <w:rFonts w:ascii="Times New Roman" w:hAnsi="Times New Roman" w:cs="Times New Roman"/>
          <w:sz w:val="24"/>
          <w:szCs w:val="24"/>
        </w:rPr>
        <w:t>akrediteerimise</w:t>
      </w:r>
      <w:commentRangeEnd w:id="10"/>
      <w:r w:rsidR="00E05C42">
        <w:rPr>
          <w:rStyle w:val="Kommentaariviide"/>
        </w:rPr>
        <w:commentReference w:id="10"/>
      </w:r>
      <w:r w:rsidR="006E5080" w:rsidRPr="00624668">
        <w:rPr>
          <w:rFonts w:ascii="Times New Roman" w:hAnsi="Times New Roman" w:cs="Times New Roman"/>
          <w:sz w:val="24"/>
          <w:szCs w:val="24"/>
        </w:rPr>
        <w:t xml:space="preserve"> tunnitasu“;</w:t>
      </w:r>
    </w:p>
    <w:p w14:paraId="672EFF60" w14:textId="77777777" w:rsidR="009D16F5" w:rsidRPr="000906F7" w:rsidRDefault="009D16F5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5131D3" w14:textId="329FE473" w:rsidR="006E5080" w:rsidRPr="000906F7" w:rsidRDefault="00624668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3201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5080" w:rsidRPr="000906F7">
        <w:rPr>
          <w:rFonts w:ascii="Times New Roman" w:hAnsi="Times New Roman" w:cs="Times New Roman"/>
          <w:sz w:val="24"/>
          <w:szCs w:val="24"/>
        </w:rPr>
        <w:t>paragrahvi 38</w:t>
      </w:r>
      <w:r w:rsidR="006E5080" w:rsidRPr="000906F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E5080" w:rsidRPr="000906F7">
        <w:rPr>
          <w:rFonts w:ascii="Times New Roman" w:hAnsi="Times New Roman" w:cs="Times New Roman"/>
          <w:sz w:val="24"/>
          <w:szCs w:val="24"/>
        </w:rPr>
        <w:t xml:space="preserve"> lõike 3 esimeses lauses asendatakse </w:t>
      </w:r>
      <w:r>
        <w:rPr>
          <w:rFonts w:ascii="Times New Roman" w:hAnsi="Times New Roman" w:cs="Times New Roman"/>
          <w:sz w:val="24"/>
          <w:szCs w:val="24"/>
        </w:rPr>
        <w:t>tekstiosa</w:t>
      </w:r>
      <w:r w:rsidR="006E5080" w:rsidRPr="000906F7">
        <w:rPr>
          <w:rFonts w:ascii="Times New Roman" w:hAnsi="Times New Roman" w:cs="Times New Roman"/>
          <w:sz w:val="24"/>
          <w:szCs w:val="24"/>
        </w:rPr>
        <w:t xml:space="preserve"> „Hindamise eest vastutava hindaja (edaspidi </w:t>
      </w:r>
      <w:r w:rsidR="006E5080" w:rsidRPr="00EB5654">
        <w:rPr>
          <w:rFonts w:ascii="Times New Roman" w:hAnsi="Times New Roman" w:cs="Times New Roman"/>
          <w:i/>
          <w:iCs/>
          <w:sz w:val="24"/>
          <w:szCs w:val="24"/>
        </w:rPr>
        <w:t>peaassessor</w:t>
      </w:r>
      <w:r w:rsidR="006E5080" w:rsidRPr="000906F7">
        <w:rPr>
          <w:rFonts w:ascii="Times New Roman" w:hAnsi="Times New Roman" w:cs="Times New Roman"/>
          <w:sz w:val="24"/>
          <w:szCs w:val="24"/>
        </w:rPr>
        <w:t>)“ sõnaga „Akrediteeri</w:t>
      </w:r>
      <w:r w:rsidR="006E5080" w:rsidRPr="00D91964">
        <w:rPr>
          <w:rFonts w:ascii="Times New Roman" w:hAnsi="Times New Roman" w:cs="Times New Roman"/>
          <w:sz w:val="24"/>
          <w:szCs w:val="24"/>
          <w:highlight w:val="yellow"/>
          <w:rPrChange w:id="11" w:author="Iivika Sale" w:date="2024-04-11T14:11:00Z">
            <w:rPr>
              <w:rFonts w:ascii="Times New Roman" w:hAnsi="Times New Roman" w:cs="Times New Roman"/>
              <w:sz w:val="24"/>
              <w:szCs w:val="24"/>
            </w:rPr>
          </w:rPrChange>
        </w:rPr>
        <w:t>mise</w:t>
      </w:r>
      <w:r w:rsidR="006E5080" w:rsidRPr="000906F7">
        <w:rPr>
          <w:rFonts w:ascii="Times New Roman" w:hAnsi="Times New Roman" w:cs="Times New Roman"/>
          <w:sz w:val="24"/>
          <w:szCs w:val="24"/>
        </w:rPr>
        <w:t>“;</w:t>
      </w:r>
    </w:p>
    <w:p w14:paraId="714B3673" w14:textId="77777777" w:rsidR="00624668" w:rsidRDefault="00624668" w:rsidP="00624668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4F15514" w14:textId="15A91EC2" w:rsidR="006E5080" w:rsidRPr="00624668" w:rsidRDefault="00624668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3201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B565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6E5080" w:rsidRPr="00624668">
        <w:rPr>
          <w:rFonts w:ascii="Times New Roman" w:hAnsi="Times New Roman" w:cs="Times New Roman"/>
          <w:sz w:val="24"/>
          <w:szCs w:val="24"/>
        </w:rPr>
        <w:t>paragrahvi 38</w:t>
      </w:r>
      <w:r w:rsidR="006E5080" w:rsidRPr="0062466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E5080" w:rsidRPr="00624668">
        <w:rPr>
          <w:rFonts w:ascii="Times New Roman" w:hAnsi="Times New Roman" w:cs="Times New Roman"/>
          <w:sz w:val="24"/>
          <w:szCs w:val="24"/>
        </w:rPr>
        <w:t xml:space="preserve"> lõike 3 teises lauses asendatakse sõna „peaassessor</w:t>
      </w:r>
      <w:r w:rsidR="00593A03" w:rsidRPr="00624668">
        <w:rPr>
          <w:rFonts w:ascii="Times New Roman" w:hAnsi="Times New Roman" w:cs="Times New Roman"/>
          <w:sz w:val="24"/>
          <w:szCs w:val="24"/>
        </w:rPr>
        <w:t>i</w:t>
      </w:r>
      <w:r w:rsidR="006E5080" w:rsidRPr="00624668">
        <w:rPr>
          <w:rFonts w:ascii="Times New Roman" w:hAnsi="Times New Roman" w:cs="Times New Roman"/>
          <w:sz w:val="24"/>
          <w:szCs w:val="24"/>
        </w:rPr>
        <w:t>“ sõnaga „akrediteeri</w:t>
      </w:r>
      <w:r w:rsidR="006E5080" w:rsidRPr="00D91964">
        <w:rPr>
          <w:rFonts w:ascii="Times New Roman" w:hAnsi="Times New Roman" w:cs="Times New Roman"/>
          <w:sz w:val="24"/>
          <w:szCs w:val="24"/>
          <w:highlight w:val="yellow"/>
          <w:rPrChange w:id="12" w:author="Iivika Sale" w:date="2024-04-11T14:12:00Z">
            <w:rPr>
              <w:rFonts w:ascii="Times New Roman" w:hAnsi="Times New Roman" w:cs="Times New Roman"/>
              <w:sz w:val="24"/>
              <w:szCs w:val="24"/>
            </w:rPr>
          </w:rPrChange>
        </w:rPr>
        <w:t>mise</w:t>
      </w:r>
      <w:r w:rsidR="006E5080" w:rsidRPr="00624668">
        <w:rPr>
          <w:rFonts w:ascii="Times New Roman" w:hAnsi="Times New Roman" w:cs="Times New Roman"/>
          <w:sz w:val="24"/>
          <w:szCs w:val="24"/>
        </w:rPr>
        <w:t>“;</w:t>
      </w:r>
    </w:p>
    <w:p w14:paraId="57D10433" w14:textId="77777777" w:rsidR="00185FD3" w:rsidRPr="000E0C1F" w:rsidRDefault="00185FD3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834D46" w14:textId="5A18A7AA" w:rsidR="005746F5" w:rsidRDefault="00624668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3201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866065" w:rsidRPr="000E0C1F">
        <w:rPr>
          <w:rFonts w:ascii="Times New Roman" w:hAnsi="Times New Roman" w:cs="Times New Roman"/>
          <w:sz w:val="24"/>
          <w:szCs w:val="24"/>
        </w:rPr>
        <w:t xml:space="preserve">aragrahvi 49 </w:t>
      </w:r>
      <w:r w:rsidR="00BF4E0D" w:rsidRPr="000E0C1F">
        <w:rPr>
          <w:rFonts w:ascii="Times New Roman" w:hAnsi="Times New Roman" w:cs="Times New Roman"/>
          <w:sz w:val="24"/>
          <w:szCs w:val="24"/>
        </w:rPr>
        <w:t>l</w:t>
      </w:r>
      <w:r w:rsidR="003466DF" w:rsidRPr="000E0C1F">
        <w:rPr>
          <w:rFonts w:ascii="Times New Roman" w:hAnsi="Times New Roman" w:cs="Times New Roman"/>
          <w:sz w:val="24"/>
          <w:szCs w:val="24"/>
        </w:rPr>
        <w:t>õi</w:t>
      </w:r>
      <w:r w:rsidR="005203BC" w:rsidRPr="000E0C1F">
        <w:rPr>
          <w:rFonts w:ascii="Times New Roman" w:hAnsi="Times New Roman" w:cs="Times New Roman"/>
          <w:sz w:val="24"/>
          <w:szCs w:val="24"/>
        </w:rPr>
        <w:t>ge</w:t>
      </w:r>
      <w:r w:rsidR="003466DF" w:rsidRPr="000E0C1F">
        <w:rPr>
          <w:rFonts w:ascii="Times New Roman" w:hAnsi="Times New Roman" w:cs="Times New Roman"/>
          <w:sz w:val="24"/>
          <w:szCs w:val="24"/>
        </w:rPr>
        <w:t xml:space="preserve"> 1</w:t>
      </w:r>
      <w:r w:rsidR="005746F5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09160823" w14:textId="77777777" w:rsidR="005746F5" w:rsidRDefault="005746F5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9773CAE" w14:textId="1BBCC258" w:rsidR="005746F5" w:rsidRDefault="005746F5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„(1) </w:t>
      </w:r>
      <w:r w:rsidRPr="005746F5">
        <w:rPr>
          <w:rFonts w:ascii="Times New Roman" w:hAnsi="Times New Roman" w:cs="Times New Roman"/>
          <w:sz w:val="24"/>
          <w:szCs w:val="24"/>
        </w:rPr>
        <w:t>Toodete turujärelevalvet korraldatakse ja tehakse harmoneeritud valdkonnas Euroopa Parlamendi ja nõukogu määruse (EL) 2019/1020</w:t>
      </w:r>
      <w:r w:rsidR="00E3694B">
        <w:rPr>
          <w:rFonts w:ascii="Times New Roman" w:hAnsi="Times New Roman" w:cs="Times New Roman"/>
          <w:sz w:val="24"/>
          <w:szCs w:val="24"/>
        </w:rPr>
        <w:t xml:space="preserve"> peatükkides</w:t>
      </w:r>
      <w:r w:rsidRPr="005746F5">
        <w:rPr>
          <w:rFonts w:ascii="Times New Roman" w:hAnsi="Times New Roman" w:cs="Times New Roman"/>
          <w:sz w:val="24"/>
          <w:szCs w:val="24"/>
        </w:rPr>
        <w:t xml:space="preserve"> IV–VIII sätestatu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746F5">
        <w:rPr>
          <w:rFonts w:ascii="Times New Roman" w:hAnsi="Times New Roman" w:cs="Times New Roman"/>
          <w:sz w:val="24"/>
          <w:szCs w:val="24"/>
        </w:rPr>
        <w:t xml:space="preserve"> </w:t>
      </w:r>
      <w:r w:rsidRPr="000E0C1F">
        <w:rPr>
          <w:rFonts w:ascii="Times New Roman" w:hAnsi="Times New Roman" w:cs="Times New Roman"/>
          <w:sz w:val="24"/>
          <w:szCs w:val="24"/>
        </w:rPr>
        <w:t xml:space="preserve">harmoneerimata valdkonnas Euroopa Parlamendi ja nõukogu määruse (EL) nr 2023/988 </w:t>
      </w:r>
      <w:r w:rsidR="00E3694B">
        <w:rPr>
          <w:rFonts w:ascii="Times New Roman" w:hAnsi="Times New Roman" w:cs="Times New Roman"/>
          <w:sz w:val="24"/>
          <w:szCs w:val="24"/>
        </w:rPr>
        <w:t xml:space="preserve">peatükkides </w:t>
      </w:r>
      <w:r w:rsidRPr="000E0C1F">
        <w:rPr>
          <w:rFonts w:ascii="Times New Roman" w:hAnsi="Times New Roman" w:cs="Times New Roman"/>
          <w:sz w:val="24"/>
          <w:szCs w:val="24"/>
        </w:rPr>
        <w:t>V ja VII sätestatu</w:t>
      </w:r>
      <w:r w:rsidRPr="005746F5">
        <w:rPr>
          <w:rFonts w:ascii="Times New Roman" w:hAnsi="Times New Roman" w:cs="Times New Roman"/>
          <w:sz w:val="24"/>
          <w:szCs w:val="24"/>
        </w:rPr>
        <w:t xml:space="preserve"> ja käesoleva seaduse kohaselt.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37F7680A" w14:textId="77777777" w:rsidR="00A342E8" w:rsidRPr="000E0C1F" w:rsidRDefault="00A342E8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B0304" w14:textId="2371304F" w:rsidR="00624668" w:rsidRDefault="00624668" w:rsidP="00624668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3201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403425" w:rsidRPr="000E0C1F">
        <w:rPr>
          <w:rFonts w:ascii="Times New Roman" w:hAnsi="Times New Roman" w:cs="Times New Roman"/>
          <w:sz w:val="24"/>
          <w:szCs w:val="24"/>
        </w:rPr>
        <w:t xml:space="preserve">aragrahvi 57 </w:t>
      </w:r>
      <w:r w:rsidR="00416EAB" w:rsidRPr="000E0C1F">
        <w:rPr>
          <w:rFonts w:ascii="Times New Roman" w:hAnsi="Times New Roman" w:cs="Times New Roman"/>
          <w:sz w:val="24"/>
          <w:szCs w:val="24"/>
        </w:rPr>
        <w:t>l</w:t>
      </w:r>
      <w:r w:rsidR="00403425" w:rsidRPr="000E0C1F">
        <w:rPr>
          <w:rFonts w:ascii="Times New Roman" w:hAnsi="Times New Roman" w:cs="Times New Roman"/>
          <w:sz w:val="24"/>
          <w:szCs w:val="24"/>
        </w:rPr>
        <w:t xml:space="preserve">õige </w:t>
      </w:r>
      <w:r w:rsidR="008B6F8A">
        <w:rPr>
          <w:rFonts w:ascii="Times New Roman" w:hAnsi="Times New Roman" w:cs="Times New Roman"/>
          <w:sz w:val="24"/>
          <w:szCs w:val="24"/>
        </w:rPr>
        <w:t>1</w:t>
      </w:r>
      <w:r w:rsidR="00403425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416EAB" w:rsidRPr="000E0C1F">
        <w:rPr>
          <w:rFonts w:ascii="Times New Roman" w:hAnsi="Times New Roman" w:cs="Times New Roman"/>
          <w:sz w:val="24"/>
          <w:szCs w:val="24"/>
        </w:rPr>
        <w:t>muudetakse ja sõnastatakse järgmisel</w:t>
      </w:r>
      <w:r w:rsidR="00216834" w:rsidRPr="000E0C1F">
        <w:rPr>
          <w:rFonts w:ascii="Times New Roman" w:hAnsi="Times New Roman" w:cs="Times New Roman"/>
          <w:sz w:val="24"/>
          <w:szCs w:val="24"/>
        </w:rPr>
        <w:t>t</w:t>
      </w:r>
      <w:r w:rsidR="00AC4052" w:rsidRPr="000E0C1F">
        <w:rPr>
          <w:rFonts w:ascii="Times New Roman" w:hAnsi="Times New Roman" w:cs="Times New Roman"/>
          <w:sz w:val="24"/>
          <w:szCs w:val="24"/>
        </w:rPr>
        <w:t>:</w:t>
      </w:r>
    </w:p>
    <w:p w14:paraId="3766E7F5" w14:textId="77777777" w:rsidR="00D5192F" w:rsidRDefault="00D5192F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88E9A19" w14:textId="451488B3" w:rsidR="00403425" w:rsidRPr="000E0C1F" w:rsidRDefault="00403425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„</w:t>
      </w:r>
      <w:r w:rsidR="008B6F8A">
        <w:rPr>
          <w:rFonts w:ascii="Times New Roman" w:hAnsi="Times New Roman" w:cs="Times New Roman"/>
          <w:sz w:val="24"/>
          <w:szCs w:val="24"/>
        </w:rPr>
        <w:t xml:space="preserve">(1) </w:t>
      </w:r>
      <w:r w:rsidR="008B6F8A" w:rsidRPr="008B6F8A">
        <w:rPr>
          <w:rFonts w:ascii="Times New Roman" w:hAnsi="Times New Roman" w:cs="Times New Roman"/>
          <w:sz w:val="24"/>
          <w:szCs w:val="24"/>
        </w:rPr>
        <w:t>Ohtlikest toodetest teavita</w:t>
      </w:r>
      <w:r w:rsidR="00624668">
        <w:rPr>
          <w:rFonts w:ascii="Times New Roman" w:hAnsi="Times New Roman" w:cs="Times New Roman"/>
          <w:sz w:val="24"/>
          <w:szCs w:val="24"/>
        </w:rPr>
        <w:t>takse</w:t>
      </w:r>
      <w:r w:rsidR="008B6F8A" w:rsidRPr="008B6F8A">
        <w:rPr>
          <w:rFonts w:ascii="Times New Roman" w:hAnsi="Times New Roman" w:cs="Times New Roman"/>
          <w:sz w:val="24"/>
          <w:szCs w:val="24"/>
        </w:rPr>
        <w:t xml:space="preserve"> Euroopa Liidu kiirhoiatussüsteemis </w:t>
      </w:r>
      <w:r w:rsidR="00624668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8B6F8A" w:rsidRPr="008B6F8A">
        <w:rPr>
          <w:rFonts w:ascii="Times New Roman" w:hAnsi="Times New Roman" w:cs="Times New Roman"/>
          <w:sz w:val="24"/>
          <w:szCs w:val="24"/>
        </w:rPr>
        <w:t>Safety</w:t>
      </w:r>
      <w:proofErr w:type="spellEnd"/>
      <w:r w:rsidR="008B6F8A" w:rsidRPr="008B6F8A">
        <w:rPr>
          <w:rFonts w:ascii="Times New Roman" w:hAnsi="Times New Roman" w:cs="Times New Roman"/>
          <w:sz w:val="24"/>
          <w:szCs w:val="24"/>
        </w:rPr>
        <w:t xml:space="preserve"> Gate“ Euroopa Parlamendi ja nõukogu määruse (EL) nr 2023/988 artiklite</w:t>
      </w:r>
      <w:commentRangeStart w:id="13"/>
      <w:r w:rsidR="008B6F8A" w:rsidRPr="008B6F8A">
        <w:rPr>
          <w:rFonts w:ascii="Times New Roman" w:hAnsi="Times New Roman" w:cs="Times New Roman"/>
          <w:sz w:val="24"/>
          <w:szCs w:val="24"/>
        </w:rPr>
        <w:t xml:space="preserve"> 25 </w:t>
      </w:r>
      <w:commentRangeEnd w:id="13"/>
      <w:r w:rsidR="006F34C9">
        <w:rPr>
          <w:rStyle w:val="Kommentaariviide"/>
        </w:rPr>
        <w:commentReference w:id="13"/>
      </w:r>
      <w:r w:rsidR="008B6F8A" w:rsidRPr="008B6F8A">
        <w:rPr>
          <w:rFonts w:ascii="Times New Roman" w:hAnsi="Times New Roman" w:cs="Times New Roman"/>
          <w:sz w:val="24"/>
          <w:szCs w:val="24"/>
        </w:rPr>
        <w:t>ja 26 kohaselt.</w:t>
      </w:r>
      <w:r w:rsidR="008B6F8A">
        <w:rPr>
          <w:rFonts w:ascii="Times New Roman" w:hAnsi="Times New Roman" w:cs="Times New Roman"/>
          <w:sz w:val="24"/>
          <w:szCs w:val="24"/>
        </w:rPr>
        <w:t>“;</w:t>
      </w:r>
    </w:p>
    <w:p w14:paraId="51F5EEF2" w14:textId="77777777" w:rsidR="00403425" w:rsidRPr="000E0C1F" w:rsidRDefault="00403425" w:rsidP="00FA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E919E0" w14:textId="5E568732" w:rsidR="00EF3AD3" w:rsidRPr="000E0C1F" w:rsidRDefault="005746F5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3201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24668"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24668">
        <w:rPr>
          <w:rFonts w:ascii="Times New Roman" w:hAnsi="Times New Roman" w:cs="Times New Roman"/>
          <w:sz w:val="24"/>
          <w:szCs w:val="24"/>
        </w:rPr>
        <w:t xml:space="preserve"> </w:t>
      </w:r>
      <w:r w:rsidR="004F76A1">
        <w:rPr>
          <w:rFonts w:ascii="Times New Roman" w:hAnsi="Times New Roman" w:cs="Times New Roman"/>
          <w:sz w:val="24"/>
          <w:szCs w:val="24"/>
        </w:rPr>
        <w:t xml:space="preserve">seaduse </w:t>
      </w:r>
      <w:r w:rsidR="00624668">
        <w:rPr>
          <w:rFonts w:ascii="Times New Roman" w:hAnsi="Times New Roman" w:cs="Times New Roman"/>
          <w:sz w:val="24"/>
          <w:szCs w:val="24"/>
        </w:rPr>
        <w:t>n</w:t>
      </w:r>
      <w:r w:rsidR="000A2ABA" w:rsidRPr="000E0C1F">
        <w:rPr>
          <w:rFonts w:ascii="Times New Roman" w:hAnsi="Times New Roman" w:cs="Times New Roman"/>
          <w:sz w:val="24"/>
          <w:szCs w:val="24"/>
        </w:rPr>
        <w:t>ormitehnilises</w:t>
      </w:r>
      <w:r w:rsidR="00836F94" w:rsidRPr="000E0C1F">
        <w:rPr>
          <w:rFonts w:ascii="Times New Roman" w:hAnsi="Times New Roman" w:cs="Times New Roman"/>
          <w:sz w:val="24"/>
          <w:szCs w:val="24"/>
        </w:rPr>
        <w:t>t</w:t>
      </w:r>
      <w:r w:rsidR="000A2ABA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4F76A1">
        <w:rPr>
          <w:rFonts w:ascii="Times New Roman" w:hAnsi="Times New Roman" w:cs="Times New Roman"/>
          <w:sz w:val="24"/>
          <w:szCs w:val="24"/>
        </w:rPr>
        <w:t>märkusest</w:t>
      </w:r>
      <w:r w:rsidR="00554EDD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C37526" w:rsidRPr="000E0C1F">
        <w:rPr>
          <w:rFonts w:ascii="Times New Roman" w:hAnsi="Times New Roman" w:cs="Times New Roman"/>
          <w:sz w:val="24"/>
          <w:szCs w:val="24"/>
        </w:rPr>
        <w:t>jäetakse välja tekstiosa</w:t>
      </w:r>
      <w:r w:rsidR="00554EDD" w:rsidRPr="000E0C1F">
        <w:rPr>
          <w:rFonts w:ascii="Times New Roman" w:hAnsi="Times New Roman" w:cs="Times New Roman"/>
          <w:sz w:val="24"/>
          <w:szCs w:val="24"/>
        </w:rPr>
        <w:t>d</w:t>
      </w:r>
      <w:r w:rsidR="000A2ABA" w:rsidRPr="000E0C1F">
        <w:rPr>
          <w:rFonts w:ascii="Times New Roman" w:hAnsi="Times New Roman" w:cs="Times New Roman"/>
          <w:sz w:val="24"/>
          <w:szCs w:val="24"/>
        </w:rPr>
        <w:t xml:space="preserve"> „Nõukogu direktiiv 87/357/EMÜ tervist või turvalisust ohustavaid eksitava välimusega tooteid käsitlevate liikmesriikide õigusaktide ühtlustamise kohta (EÜT L 192, 11.07.1987, lk 49–50);“</w:t>
      </w:r>
      <w:r w:rsidR="00554EDD" w:rsidRPr="000E0C1F">
        <w:rPr>
          <w:rFonts w:ascii="Times New Roman" w:hAnsi="Times New Roman" w:cs="Times New Roman"/>
          <w:sz w:val="24"/>
          <w:szCs w:val="24"/>
        </w:rPr>
        <w:t xml:space="preserve"> ning </w:t>
      </w:r>
      <w:r w:rsidR="000A2ABA" w:rsidRPr="000E0C1F">
        <w:rPr>
          <w:rFonts w:ascii="Times New Roman" w:hAnsi="Times New Roman" w:cs="Times New Roman"/>
          <w:sz w:val="24"/>
          <w:szCs w:val="24"/>
        </w:rPr>
        <w:t>„Euroopa Parlamendi ja nõukogu direktiiv 2001/95/EÜ üldise tooteohutuse kohta (EÜT L 11, 15.01.2002, lk 4–17), muudetud määrustega (EÜ) nr 765/2008 (ELT L 218, 13.08.2008, lk 30–47) ja (EÜ) nr 596/2009 (ELT L 188, 18.07.2009, lk 14–92);“</w:t>
      </w:r>
      <w:r w:rsidR="00554EDD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634AF343" w14:textId="77777777" w:rsidR="00836F94" w:rsidRPr="000E0C1F" w:rsidRDefault="00836F94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499514" w14:textId="5D576EC0" w:rsidR="00EF3AD3" w:rsidRPr="000E0C1F" w:rsidRDefault="00432016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894048"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F76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76A1" w:rsidRPr="00EB5654">
        <w:rPr>
          <w:rFonts w:ascii="Times New Roman" w:hAnsi="Times New Roman" w:cs="Times New Roman"/>
          <w:sz w:val="24"/>
          <w:szCs w:val="24"/>
        </w:rPr>
        <w:t>seaduse</w:t>
      </w:r>
      <w:r w:rsidR="00894048">
        <w:rPr>
          <w:rFonts w:ascii="Times New Roman" w:hAnsi="Times New Roman" w:cs="Times New Roman"/>
          <w:sz w:val="24"/>
          <w:szCs w:val="24"/>
        </w:rPr>
        <w:t xml:space="preserve"> n</w:t>
      </w:r>
      <w:r w:rsidR="00836F94" w:rsidRPr="000E0C1F">
        <w:rPr>
          <w:rFonts w:ascii="Times New Roman" w:hAnsi="Times New Roman" w:cs="Times New Roman"/>
          <w:sz w:val="24"/>
          <w:szCs w:val="24"/>
        </w:rPr>
        <w:t xml:space="preserve">ormitehnilist </w:t>
      </w:r>
      <w:r w:rsidR="004F76A1">
        <w:rPr>
          <w:rFonts w:ascii="Times New Roman" w:hAnsi="Times New Roman" w:cs="Times New Roman"/>
          <w:sz w:val="24"/>
          <w:szCs w:val="24"/>
        </w:rPr>
        <w:t>märkust</w:t>
      </w:r>
      <w:r w:rsidR="00836F94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C37526" w:rsidRPr="000E0C1F">
        <w:rPr>
          <w:rFonts w:ascii="Times New Roman" w:hAnsi="Times New Roman" w:cs="Times New Roman"/>
          <w:sz w:val="24"/>
          <w:szCs w:val="24"/>
        </w:rPr>
        <w:t>täiendatakse tekstiosaga</w:t>
      </w:r>
      <w:r w:rsidR="00EF3AD3" w:rsidRPr="000E0C1F">
        <w:rPr>
          <w:rFonts w:ascii="Times New Roman" w:hAnsi="Times New Roman" w:cs="Times New Roman"/>
          <w:sz w:val="24"/>
          <w:szCs w:val="24"/>
        </w:rPr>
        <w:t xml:space="preserve"> „Euroopa Parlamendi ja nõukogu direktiiv (EL) 2020/2184 olmevee kvaliteedi kohta (ELT L 435, 23.12.2020, lk 1–62).“</w:t>
      </w:r>
      <w:r w:rsidR="00894048">
        <w:rPr>
          <w:rFonts w:ascii="Times New Roman" w:hAnsi="Times New Roman" w:cs="Times New Roman"/>
          <w:sz w:val="24"/>
          <w:szCs w:val="24"/>
        </w:rPr>
        <w:t>.</w:t>
      </w:r>
    </w:p>
    <w:p w14:paraId="41E62079" w14:textId="77777777" w:rsidR="0000113A" w:rsidRPr="000E0C1F" w:rsidRDefault="0000113A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D6A563A" w14:textId="4E22594E" w:rsidR="00206241" w:rsidRPr="00EB5654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722D6" w:rsidRPr="000E0C1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E0C1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C082E" w:rsidRPr="00EB5654">
        <w:rPr>
          <w:rFonts w:ascii="Times New Roman" w:hAnsi="Times New Roman" w:cs="Times New Roman"/>
          <w:sz w:val="24"/>
          <w:szCs w:val="24"/>
        </w:rPr>
        <w:t>Käesoleva seaduse § 1 punktid 1–9 ja 1</w:t>
      </w:r>
      <w:r w:rsidR="00875398" w:rsidRPr="00EB5654">
        <w:rPr>
          <w:rFonts w:ascii="Times New Roman" w:hAnsi="Times New Roman" w:cs="Times New Roman"/>
          <w:sz w:val="24"/>
          <w:szCs w:val="24"/>
        </w:rPr>
        <w:t>6</w:t>
      </w:r>
      <w:r w:rsidR="00DC082E" w:rsidRPr="00EB5654">
        <w:rPr>
          <w:rFonts w:ascii="Times New Roman" w:hAnsi="Times New Roman" w:cs="Times New Roman"/>
          <w:sz w:val="24"/>
          <w:szCs w:val="24"/>
        </w:rPr>
        <w:t>–1</w:t>
      </w:r>
      <w:r w:rsidR="00945003" w:rsidRPr="00EB5654">
        <w:rPr>
          <w:rFonts w:ascii="Times New Roman" w:hAnsi="Times New Roman" w:cs="Times New Roman"/>
          <w:sz w:val="24"/>
          <w:szCs w:val="24"/>
        </w:rPr>
        <w:t>8</w:t>
      </w:r>
      <w:r w:rsidR="00DC082E" w:rsidRPr="00EB5654">
        <w:rPr>
          <w:rFonts w:ascii="Times New Roman" w:hAnsi="Times New Roman" w:cs="Times New Roman"/>
          <w:sz w:val="24"/>
          <w:szCs w:val="24"/>
        </w:rPr>
        <w:t xml:space="preserve"> jõustuvad 2024. aasta 13. detsembril.</w:t>
      </w:r>
    </w:p>
    <w:bookmarkEnd w:id="0"/>
    <w:p w14:paraId="1804477C" w14:textId="77777777" w:rsidR="00F806DF" w:rsidRPr="000E0C1F" w:rsidRDefault="00F806DF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B50D6" w14:textId="77777777" w:rsidR="003240CE" w:rsidRPr="000E0C1F" w:rsidRDefault="003240CE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85593E" w14:textId="77777777" w:rsidR="003240CE" w:rsidRPr="000E0C1F" w:rsidRDefault="003240CE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E11DF" w14:textId="4B791E59" w:rsidR="003240CE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0E0C1F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4992FBE4" w14:textId="008E18DF" w:rsidR="00206241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Riigikogu esimees</w:t>
      </w:r>
    </w:p>
    <w:p w14:paraId="147D557D" w14:textId="77777777" w:rsidR="003240CE" w:rsidRPr="000E0C1F" w:rsidRDefault="003240CE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D62F79" w14:textId="2221D5EA" w:rsidR="00206241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Tallinn, „.....“.................202</w:t>
      </w:r>
      <w:r w:rsidR="00C75EA9" w:rsidRPr="000E0C1F">
        <w:rPr>
          <w:rFonts w:ascii="Times New Roman" w:hAnsi="Times New Roman" w:cs="Times New Roman"/>
          <w:sz w:val="24"/>
          <w:szCs w:val="24"/>
        </w:rPr>
        <w:t>4</w:t>
      </w:r>
      <w:r w:rsidRPr="000E0C1F">
        <w:rPr>
          <w:rFonts w:ascii="Times New Roman" w:hAnsi="Times New Roman" w:cs="Times New Roman"/>
          <w:sz w:val="24"/>
          <w:szCs w:val="24"/>
        </w:rPr>
        <w:t>. a</w:t>
      </w:r>
    </w:p>
    <w:p w14:paraId="6A7B6298" w14:textId="2F2ABFB5" w:rsidR="008C7BC6" w:rsidRPr="000E0C1F" w:rsidRDefault="003971B2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1E8000A" w14:textId="70FD40B6" w:rsidR="00206241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Algatab Vabariigi Valitsus „.....“.......................202</w:t>
      </w:r>
      <w:r w:rsidR="00C75EA9" w:rsidRPr="000E0C1F">
        <w:rPr>
          <w:rFonts w:ascii="Times New Roman" w:hAnsi="Times New Roman" w:cs="Times New Roman"/>
          <w:sz w:val="24"/>
          <w:szCs w:val="24"/>
        </w:rPr>
        <w:t>4</w:t>
      </w:r>
      <w:r w:rsidRPr="000E0C1F">
        <w:rPr>
          <w:rFonts w:ascii="Times New Roman" w:hAnsi="Times New Roman" w:cs="Times New Roman"/>
          <w:sz w:val="24"/>
          <w:szCs w:val="24"/>
        </w:rPr>
        <w:t>. a</w:t>
      </w:r>
    </w:p>
    <w:p w14:paraId="15D4E9F0" w14:textId="77777777" w:rsidR="008C7BC6" w:rsidRPr="000E0C1F" w:rsidRDefault="008C7BC6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C1B54" w14:textId="1A825A75" w:rsidR="004A2F50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(allkirjastatud digitaalselt)</w:t>
      </w:r>
    </w:p>
    <w:sectPr w:rsidR="004A2F50" w:rsidRPr="000E0C1F" w:rsidSect="001C1A3C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Iivika Sale" w:date="2024-04-11T12:16:00Z" w:initials="IS">
    <w:p w14:paraId="46147BD4" w14:textId="77777777" w:rsidR="00904429" w:rsidRDefault="00904429" w:rsidP="00625791">
      <w:pPr>
        <w:pStyle w:val="Kommentaaritekst"/>
      </w:pPr>
      <w:r>
        <w:rPr>
          <w:rStyle w:val="Kommentaariviide"/>
        </w:rPr>
        <w:annotationRef/>
      </w:r>
      <w:r>
        <w:t>Kuna artikkel 7 reguleerib "ohutusnõuetele vastamise eeldusi", kas vajab samuti nimetamist?</w:t>
      </w:r>
    </w:p>
  </w:comment>
  <w:comment w:id="7" w:author="Iivika Sale" w:date="2024-04-11T12:49:00Z" w:initials="IS">
    <w:p w14:paraId="19958158" w14:textId="77777777" w:rsidR="009F7816" w:rsidRDefault="000945E5" w:rsidP="00D51077">
      <w:pPr>
        <w:pStyle w:val="Kommentaaritekst"/>
      </w:pPr>
      <w:r>
        <w:rPr>
          <w:rStyle w:val="Kommentaariviide"/>
        </w:rPr>
        <w:annotationRef/>
      </w:r>
      <w:r w:rsidR="009F7816">
        <w:t>Kas mõlemale kohalduvad mõlemas peatükis sätestatud nõuded või ühele ühed, teisele teised/mõlemad?</w:t>
      </w:r>
    </w:p>
  </w:comment>
  <w:comment w:id="9" w:author="Iivika Sale" w:date="2024-04-11T13:19:00Z" w:initials="IS">
    <w:p w14:paraId="0652908A" w14:textId="77777777" w:rsidR="009F7816" w:rsidRDefault="009F7816" w:rsidP="002F642D">
      <w:pPr>
        <w:pStyle w:val="Kommentaaritekst"/>
      </w:pPr>
      <w:r>
        <w:rPr>
          <w:rStyle w:val="Kommentaariviide"/>
        </w:rPr>
        <w:annotationRef/>
      </w:r>
      <w:r>
        <w:rPr>
          <w:i/>
          <w:iCs/>
        </w:rPr>
        <w:t>Juhul</w:t>
      </w:r>
      <w:r>
        <w:t xml:space="preserve"> vms sobiks paremini</w:t>
      </w:r>
    </w:p>
  </w:comment>
  <w:comment w:id="10" w:author="Iivika Sale" w:date="2024-04-11T13:56:00Z" w:initials="IS">
    <w:p w14:paraId="60DAB28A" w14:textId="77777777" w:rsidR="00362270" w:rsidRDefault="00E05C42" w:rsidP="00C17A0A">
      <w:pPr>
        <w:pStyle w:val="Kommentaaritekst"/>
      </w:pPr>
      <w:r>
        <w:rPr>
          <w:rStyle w:val="Kommentaariviide"/>
        </w:rPr>
        <w:annotationRef/>
      </w:r>
      <w:r w:rsidR="00362270">
        <w:t xml:space="preserve">Või </w:t>
      </w:r>
      <w:r w:rsidR="00362270">
        <w:rPr>
          <w:i/>
          <w:iCs/>
        </w:rPr>
        <w:t>akrediteerija</w:t>
      </w:r>
      <w:r w:rsidR="00362270">
        <w:t>, et akrediteerimise tasu, mille üks komponent on (akrediteerimise/akrediteerija) tunnitasu oleksid selgemini eristatavad? Samas tekib küsimus, et kui peaassesori asemel võib akrediteerimist teha edaspidi ükskõik kes SK-s nimetatutest, siis miks on hindajal (assessor) ja akrediteerimisel/akrediteerijal erinev hind? Palun seda asjaolu SK-s selgitada.</w:t>
      </w:r>
    </w:p>
  </w:comment>
  <w:comment w:id="13" w:author="Iivika Sale" w:date="2024-04-11T14:20:00Z" w:initials="IS">
    <w:p w14:paraId="04DA9A4C" w14:textId="77777777" w:rsidR="00B845A2" w:rsidRDefault="006F34C9" w:rsidP="00A93D65">
      <w:pPr>
        <w:pStyle w:val="Kommentaaritekst"/>
      </w:pPr>
      <w:r>
        <w:rPr>
          <w:rStyle w:val="Kommentaariviide"/>
        </w:rPr>
        <w:annotationRef/>
      </w:r>
      <w:r w:rsidR="00B845A2">
        <w:t>Artikkel 25 kohustab liikmesriike kontaktpunkti nimetama, mis on riigisisene muudatus. Ohtlikest toodetest teavitamist reguleerib art 26, seega viitest art-le 26 peaks siinkohal piisama.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147BD4" w15:done="0"/>
  <w15:commentEx w15:paraId="19958158" w15:done="0"/>
  <w15:commentEx w15:paraId="0652908A" w15:done="0"/>
  <w15:commentEx w15:paraId="60DAB28A" w15:done="0"/>
  <w15:commentEx w15:paraId="04DA9A4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C25330" w16cex:dateUtc="2024-04-11T09:16:00Z"/>
  <w16cex:commentExtensible w16cex:durableId="29C25AD3" w16cex:dateUtc="2024-04-11T09:49:00Z"/>
  <w16cex:commentExtensible w16cex:durableId="29C261E5" w16cex:dateUtc="2024-04-11T10:19:00Z"/>
  <w16cex:commentExtensible w16cex:durableId="29C26A9D" w16cex:dateUtc="2024-04-11T10:56:00Z"/>
  <w16cex:commentExtensible w16cex:durableId="29C27043" w16cex:dateUtc="2024-04-11T1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147BD4" w16cid:durableId="29C25330"/>
  <w16cid:commentId w16cid:paraId="19958158" w16cid:durableId="29C25AD3"/>
  <w16cid:commentId w16cid:paraId="0652908A" w16cid:durableId="29C261E5"/>
  <w16cid:commentId w16cid:paraId="60DAB28A" w16cid:durableId="29C26A9D"/>
  <w16cid:commentId w16cid:paraId="04DA9A4C" w16cid:durableId="29C27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FF4EE" w14:textId="77777777" w:rsidR="001C1A3C" w:rsidRDefault="001C1A3C" w:rsidP="00BE6C8B">
      <w:pPr>
        <w:spacing w:after="0" w:line="240" w:lineRule="auto"/>
      </w:pPr>
      <w:r>
        <w:separator/>
      </w:r>
    </w:p>
  </w:endnote>
  <w:endnote w:type="continuationSeparator" w:id="0">
    <w:p w14:paraId="40B31148" w14:textId="77777777" w:rsidR="001C1A3C" w:rsidRDefault="001C1A3C" w:rsidP="00BE6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7261776"/>
      <w:docPartObj>
        <w:docPartGallery w:val="Page Numbers (Bottom of Page)"/>
        <w:docPartUnique/>
      </w:docPartObj>
    </w:sdtPr>
    <w:sdtEndPr/>
    <w:sdtContent>
      <w:p w14:paraId="19F032B7" w14:textId="7277B8C7" w:rsidR="00BE6C8B" w:rsidRDefault="00BE6C8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C0C5D" w14:textId="77777777" w:rsidR="00BE6C8B" w:rsidRDefault="00BE6C8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A1AA6" w14:textId="77777777" w:rsidR="001C1A3C" w:rsidRDefault="001C1A3C" w:rsidP="00BE6C8B">
      <w:pPr>
        <w:spacing w:after="0" w:line="240" w:lineRule="auto"/>
      </w:pPr>
      <w:r>
        <w:separator/>
      </w:r>
    </w:p>
  </w:footnote>
  <w:footnote w:type="continuationSeparator" w:id="0">
    <w:p w14:paraId="4F0C34CA" w14:textId="77777777" w:rsidR="001C1A3C" w:rsidRDefault="001C1A3C" w:rsidP="00BE6C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DFC"/>
    <w:multiLevelType w:val="hybridMultilevel"/>
    <w:tmpl w:val="2F30C6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5B88"/>
    <w:multiLevelType w:val="hybridMultilevel"/>
    <w:tmpl w:val="FFF05F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F74DA"/>
    <w:multiLevelType w:val="hybridMultilevel"/>
    <w:tmpl w:val="49860124"/>
    <w:lvl w:ilvl="0" w:tplc="D94A993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21218F"/>
    <w:multiLevelType w:val="hybridMultilevel"/>
    <w:tmpl w:val="C366B4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9423E"/>
    <w:multiLevelType w:val="hybridMultilevel"/>
    <w:tmpl w:val="D8B07F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1831DD"/>
    <w:multiLevelType w:val="hybridMultilevel"/>
    <w:tmpl w:val="ACEA349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20D69"/>
    <w:multiLevelType w:val="hybridMultilevel"/>
    <w:tmpl w:val="14BE23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E7D56"/>
    <w:multiLevelType w:val="hybridMultilevel"/>
    <w:tmpl w:val="4D8C88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DC3336"/>
    <w:multiLevelType w:val="hybridMultilevel"/>
    <w:tmpl w:val="DD7802F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85CC7"/>
    <w:multiLevelType w:val="hybridMultilevel"/>
    <w:tmpl w:val="2370C5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424132">
    <w:abstractNumId w:val="2"/>
  </w:num>
  <w:num w:numId="2" w16cid:durableId="1844316291">
    <w:abstractNumId w:val="6"/>
  </w:num>
  <w:num w:numId="3" w16cid:durableId="1313676713">
    <w:abstractNumId w:val="5"/>
  </w:num>
  <w:num w:numId="4" w16cid:durableId="1395395037">
    <w:abstractNumId w:val="0"/>
  </w:num>
  <w:num w:numId="5" w16cid:durableId="1646742366">
    <w:abstractNumId w:val="3"/>
  </w:num>
  <w:num w:numId="6" w16cid:durableId="1254709090">
    <w:abstractNumId w:val="7"/>
  </w:num>
  <w:num w:numId="7" w16cid:durableId="1775052997">
    <w:abstractNumId w:val="1"/>
  </w:num>
  <w:num w:numId="8" w16cid:durableId="598879837">
    <w:abstractNumId w:val="9"/>
  </w:num>
  <w:num w:numId="9" w16cid:durableId="2140679404">
    <w:abstractNumId w:val="4"/>
  </w:num>
  <w:num w:numId="10" w16cid:durableId="28508694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ivika Sale">
    <w15:presenceInfo w15:providerId="AD" w15:userId="S::Iivika.Sale@just.ee::078bb3df-7791-467a-bb64-7407f2dff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09C"/>
    <w:rsid w:val="00000E0D"/>
    <w:rsid w:val="0000113A"/>
    <w:rsid w:val="00025AFF"/>
    <w:rsid w:val="00035083"/>
    <w:rsid w:val="00044785"/>
    <w:rsid w:val="000906F7"/>
    <w:rsid w:val="000945E5"/>
    <w:rsid w:val="000A2ABA"/>
    <w:rsid w:val="000B0B0C"/>
    <w:rsid w:val="000C32BB"/>
    <w:rsid w:val="000E0C1F"/>
    <w:rsid w:val="000E5C45"/>
    <w:rsid w:val="000F3A88"/>
    <w:rsid w:val="001128C0"/>
    <w:rsid w:val="001273CF"/>
    <w:rsid w:val="00134AE4"/>
    <w:rsid w:val="00145670"/>
    <w:rsid w:val="00156935"/>
    <w:rsid w:val="001620B6"/>
    <w:rsid w:val="00170465"/>
    <w:rsid w:val="001722D6"/>
    <w:rsid w:val="00185FD3"/>
    <w:rsid w:val="00194B59"/>
    <w:rsid w:val="00195430"/>
    <w:rsid w:val="001C1A3C"/>
    <w:rsid w:val="001C7C37"/>
    <w:rsid w:val="001F00E6"/>
    <w:rsid w:val="001F7545"/>
    <w:rsid w:val="002043F2"/>
    <w:rsid w:val="00206241"/>
    <w:rsid w:val="00216834"/>
    <w:rsid w:val="00217BFF"/>
    <w:rsid w:val="0024232B"/>
    <w:rsid w:val="0024644E"/>
    <w:rsid w:val="00264835"/>
    <w:rsid w:val="00264D12"/>
    <w:rsid w:val="00271C35"/>
    <w:rsid w:val="002B08FA"/>
    <w:rsid w:val="002C6D7D"/>
    <w:rsid w:val="002E4FE9"/>
    <w:rsid w:val="002F0F02"/>
    <w:rsid w:val="002F737C"/>
    <w:rsid w:val="00301C63"/>
    <w:rsid w:val="0030610F"/>
    <w:rsid w:val="003240CE"/>
    <w:rsid w:val="00330A86"/>
    <w:rsid w:val="003466DF"/>
    <w:rsid w:val="003560AF"/>
    <w:rsid w:val="00362270"/>
    <w:rsid w:val="00371EC0"/>
    <w:rsid w:val="003971B2"/>
    <w:rsid w:val="003A32E5"/>
    <w:rsid w:val="003D0934"/>
    <w:rsid w:val="00403425"/>
    <w:rsid w:val="00416EAB"/>
    <w:rsid w:val="004220BD"/>
    <w:rsid w:val="00432016"/>
    <w:rsid w:val="00471454"/>
    <w:rsid w:val="00480D23"/>
    <w:rsid w:val="00492DC5"/>
    <w:rsid w:val="004A2F50"/>
    <w:rsid w:val="004B4E06"/>
    <w:rsid w:val="004F76A1"/>
    <w:rsid w:val="0050241B"/>
    <w:rsid w:val="00511848"/>
    <w:rsid w:val="005135DE"/>
    <w:rsid w:val="00515437"/>
    <w:rsid w:val="005203BC"/>
    <w:rsid w:val="00542ED7"/>
    <w:rsid w:val="00554EDD"/>
    <w:rsid w:val="00556CF4"/>
    <w:rsid w:val="005651CB"/>
    <w:rsid w:val="005746F5"/>
    <w:rsid w:val="0059069A"/>
    <w:rsid w:val="00593A03"/>
    <w:rsid w:val="005A0D6B"/>
    <w:rsid w:val="005D0151"/>
    <w:rsid w:val="005D737F"/>
    <w:rsid w:val="00621CD6"/>
    <w:rsid w:val="00622CF2"/>
    <w:rsid w:val="00624668"/>
    <w:rsid w:val="00625340"/>
    <w:rsid w:val="00627855"/>
    <w:rsid w:val="00645084"/>
    <w:rsid w:val="0065290C"/>
    <w:rsid w:val="006633C9"/>
    <w:rsid w:val="00672BFE"/>
    <w:rsid w:val="00680C63"/>
    <w:rsid w:val="00681438"/>
    <w:rsid w:val="006910AF"/>
    <w:rsid w:val="006B5A10"/>
    <w:rsid w:val="006E5080"/>
    <w:rsid w:val="006E6458"/>
    <w:rsid w:val="006F34C9"/>
    <w:rsid w:val="006F4D5F"/>
    <w:rsid w:val="00745774"/>
    <w:rsid w:val="007458ED"/>
    <w:rsid w:val="00745ADB"/>
    <w:rsid w:val="007567C5"/>
    <w:rsid w:val="007727EA"/>
    <w:rsid w:val="00772D90"/>
    <w:rsid w:val="00773C9E"/>
    <w:rsid w:val="007823CF"/>
    <w:rsid w:val="00786BD3"/>
    <w:rsid w:val="007A5136"/>
    <w:rsid w:val="007D3752"/>
    <w:rsid w:val="007E07D0"/>
    <w:rsid w:val="007E22E4"/>
    <w:rsid w:val="007F0A4F"/>
    <w:rsid w:val="008007AB"/>
    <w:rsid w:val="00800B94"/>
    <w:rsid w:val="00822424"/>
    <w:rsid w:val="00825A13"/>
    <w:rsid w:val="008331E6"/>
    <w:rsid w:val="00834CDE"/>
    <w:rsid w:val="00836F94"/>
    <w:rsid w:val="00866065"/>
    <w:rsid w:val="00875398"/>
    <w:rsid w:val="00894048"/>
    <w:rsid w:val="00895683"/>
    <w:rsid w:val="008966EB"/>
    <w:rsid w:val="008B6F8A"/>
    <w:rsid w:val="008B70A7"/>
    <w:rsid w:val="008C7BC6"/>
    <w:rsid w:val="008E0317"/>
    <w:rsid w:val="008E1903"/>
    <w:rsid w:val="008E7520"/>
    <w:rsid w:val="008E756B"/>
    <w:rsid w:val="00902AE7"/>
    <w:rsid w:val="00904429"/>
    <w:rsid w:val="009059EB"/>
    <w:rsid w:val="009363E6"/>
    <w:rsid w:val="00945003"/>
    <w:rsid w:val="009479F1"/>
    <w:rsid w:val="00957E0C"/>
    <w:rsid w:val="009A5623"/>
    <w:rsid w:val="009B5CFE"/>
    <w:rsid w:val="009D16F5"/>
    <w:rsid w:val="009D6D34"/>
    <w:rsid w:val="009E505E"/>
    <w:rsid w:val="009F7816"/>
    <w:rsid w:val="00A01A78"/>
    <w:rsid w:val="00A202D1"/>
    <w:rsid w:val="00A342E8"/>
    <w:rsid w:val="00A37BEC"/>
    <w:rsid w:val="00A418CD"/>
    <w:rsid w:val="00A51CCB"/>
    <w:rsid w:val="00A51D2E"/>
    <w:rsid w:val="00A5296D"/>
    <w:rsid w:val="00A546A3"/>
    <w:rsid w:val="00A5742E"/>
    <w:rsid w:val="00A73B53"/>
    <w:rsid w:val="00A86E30"/>
    <w:rsid w:val="00A935CF"/>
    <w:rsid w:val="00AC20D9"/>
    <w:rsid w:val="00AC4052"/>
    <w:rsid w:val="00AC40DE"/>
    <w:rsid w:val="00AF2F4D"/>
    <w:rsid w:val="00B120B8"/>
    <w:rsid w:val="00B370F7"/>
    <w:rsid w:val="00B47E32"/>
    <w:rsid w:val="00B845A2"/>
    <w:rsid w:val="00BA1AC7"/>
    <w:rsid w:val="00BD6E4C"/>
    <w:rsid w:val="00BE6C8B"/>
    <w:rsid w:val="00BE755F"/>
    <w:rsid w:val="00BF4E0D"/>
    <w:rsid w:val="00BF521C"/>
    <w:rsid w:val="00C00707"/>
    <w:rsid w:val="00C02859"/>
    <w:rsid w:val="00C0309C"/>
    <w:rsid w:val="00C12AEC"/>
    <w:rsid w:val="00C2610B"/>
    <w:rsid w:val="00C30C1B"/>
    <w:rsid w:val="00C37526"/>
    <w:rsid w:val="00C60879"/>
    <w:rsid w:val="00C74EB2"/>
    <w:rsid w:val="00C75EA9"/>
    <w:rsid w:val="00CA43A8"/>
    <w:rsid w:val="00CA51B3"/>
    <w:rsid w:val="00CB3884"/>
    <w:rsid w:val="00CB7730"/>
    <w:rsid w:val="00CE0BBB"/>
    <w:rsid w:val="00D101C5"/>
    <w:rsid w:val="00D10AC1"/>
    <w:rsid w:val="00D27EAE"/>
    <w:rsid w:val="00D34A9F"/>
    <w:rsid w:val="00D43D54"/>
    <w:rsid w:val="00D5192F"/>
    <w:rsid w:val="00D51EF5"/>
    <w:rsid w:val="00D91964"/>
    <w:rsid w:val="00DC082E"/>
    <w:rsid w:val="00DD3785"/>
    <w:rsid w:val="00E03F24"/>
    <w:rsid w:val="00E05C42"/>
    <w:rsid w:val="00E11969"/>
    <w:rsid w:val="00E27266"/>
    <w:rsid w:val="00E3694B"/>
    <w:rsid w:val="00E66811"/>
    <w:rsid w:val="00E67C82"/>
    <w:rsid w:val="00E95645"/>
    <w:rsid w:val="00EA034F"/>
    <w:rsid w:val="00EB28DB"/>
    <w:rsid w:val="00EB2CBF"/>
    <w:rsid w:val="00EB51A3"/>
    <w:rsid w:val="00EB5654"/>
    <w:rsid w:val="00EC62BF"/>
    <w:rsid w:val="00EF3AD3"/>
    <w:rsid w:val="00EF4390"/>
    <w:rsid w:val="00F25CAF"/>
    <w:rsid w:val="00F619C7"/>
    <w:rsid w:val="00F806DF"/>
    <w:rsid w:val="00F948F2"/>
    <w:rsid w:val="00FA1F07"/>
    <w:rsid w:val="00FA34FF"/>
    <w:rsid w:val="00FD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9F17"/>
  <w15:chartTrackingRefBased/>
  <w15:docId w15:val="{3ED64E40-6B81-4813-891E-DC6616DA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062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BE6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E6C8B"/>
  </w:style>
  <w:style w:type="paragraph" w:styleId="Jalus">
    <w:name w:val="footer"/>
    <w:basedOn w:val="Normaallaad"/>
    <w:link w:val="JalusMrk"/>
    <w:uiPriority w:val="99"/>
    <w:unhideWhenUsed/>
    <w:rsid w:val="00BE6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E6C8B"/>
  </w:style>
  <w:style w:type="paragraph" w:styleId="Loendilik">
    <w:name w:val="List Paragraph"/>
    <w:basedOn w:val="Normaallaad"/>
    <w:uiPriority w:val="34"/>
    <w:qFormat/>
    <w:rsid w:val="007567C5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622C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22CF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22CF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22C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22CF2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264D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641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Risto Jõgi</dc:creator>
  <cp:keywords/>
  <dc:description/>
  <cp:lastModifiedBy>Iivika Sale</cp:lastModifiedBy>
  <cp:revision>59</cp:revision>
  <cp:lastPrinted>2024-02-07T12:26:00Z</cp:lastPrinted>
  <dcterms:created xsi:type="dcterms:W3CDTF">2024-02-28T08:59:00Z</dcterms:created>
  <dcterms:modified xsi:type="dcterms:W3CDTF">2024-04-11T11:52:00Z</dcterms:modified>
</cp:coreProperties>
</file>